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3A" w:rsidRDefault="0011743A" w:rsidP="00A1177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3149EC" w:rsidRDefault="003149EC" w:rsidP="003149EC">
      <w:pPr>
        <w:jc w:val="center"/>
        <w:rPr>
          <w:rFonts w:ascii="Times New Roman" w:hAnsi="Times New Roman" w:cs="Times New Roman"/>
          <w:b/>
        </w:rPr>
      </w:pPr>
      <w:r>
        <w:rPr>
          <w:noProof/>
          <w:lang w:eastAsia="en-IE"/>
        </w:rPr>
        <w:drawing>
          <wp:inline distT="0" distB="0" distL="0" distR="0" wp14:anchorId="69F656BD" wp14:editId="2A6A88C6">
            <wp:extent cx="3185795" cy="2058670"/>
            <wp:effectExtent l="0" t="0" r="0" b="0"/>
            <wp:docPr id="1" name="Picture 1" descr="Macintosh HD:Users:caitrionaryan:Desktop:Screen Shot 2016-07-08 at 12.48.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aitrionaryan:Desktop:Screen Shot 2016-07-08 at 12.48.3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1" t="5299" r="2916" b="4137"/>
                    <a:stretch/>
                  </pic:blipFill>
                  <pic:spPr bwMode="auto">
                    <a:xfrm>
                      <a:off x="0" y="0"/>
                      <a:ext cx="3185795" cy="205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49EC" w:rsidRDefault="003149EC" w:rsidP="003149EC">
      <w:pPr>
        <w:jc w:val="center"/>
        <w:rPr>
          <w:rFonts w:ascii="Times New Roman" w:hAnsi="Times New Roman" w:cs="Times New Roman"/>
          <w:b/>
        </w:rPr>
      </w:pPr>
    </w:p>
    <w:p w:rsidR="003149EC" w:rsidRPr="003149EC" w:rsidRDefault="003149EC" w:rsidP="003149EC">
      <w:pPr>
        <w:jc w:val="center"/>
        <w:rPr>
          <w:rFonts w:ascii="Times New Roman" w:hAnsi="Times New Roman" w:cs="Times New Roman"/>
          <w:b/>
          <w:sz w:val="36"/>
        </w:rPr>
      </w:pPr>
    </w:p>
    <w:p w:rsidR="003149EC" w:rsidRPr="003149EC" w:rsidRDefault="003149EC" w:rsidP="003149EC">
      <w:pPr>
        <w:jc w:val="center"/>
        <w:rPr>
          <w:b/>
          <w:sz w:val="36"/>
        </w:rPr>
      </w:pPr>
      <w:r w:rsidRPr="003149EC">
        <w:rPr>
          <w:rFonts w:ascii="Times New Roman" w:hAnsi="Times New Roman" w:cs="Times New Roman"/>
          <w:b/>
          <w:sz w:val="36"/>
        </w:rPr>
        <w:t>Application for Entry into the Tusla FRC Programme</w:t>
      </w:r>
      <w:r>
        <w:rPr>
          <w:rFonts w:ascii="Times New Roman" w:hAnsi="Times New Roman" w:cs="Times New Roman"/>
          <w:b/>
          <w:sz w:val="36"/>
        </w:rPr>
        <w:t xml:space="preserve"> 2018</w:t>
      </w:r>
    </w:p>
    <w:p w:rsidR="003149EC" w:rsidRPr="00A11777" w:rsidRDefault="003149EC" w:rsidP="003149E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3149EC" w:rsidRPr="003149EC" w:rsidRDefault="003149EC" w:rsidP="003149E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  <w:r w:rsidRPr="003149EC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>Please ensure you answe</w:t>
      </w:r>
      <w:r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 xml:space="preserve">r all questions in both Section </w:t>
      </w:r>
      <w:proofErr w:type="gramStart"/>
      <w:r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>A</w:t>
      </w:r>
      <w:proofErr w:type="gramEnd"/>
      <w:r w:rsidR="00EB0E1E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 xml:space="preserve"> &amp; B</w:t>
      </w:r>
      <w:r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>.</w:t>
      </w:r>
    </w:p>
    <w:p w:rsidR="003149EC" w:rsidRDefault="003149EC" w:rsidP="003149E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3149EC" w:rsidRPr="003149EC" w:rsidRDefault="003149EC" w:rsidP="003149E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  <w:r w:rsidRPr="003149EC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 xml:space="preserve">Please </w:t>
      </w:r>
      <w:r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>make sure you can comply with the good governance framework attached.</w:t>
      </w:r>
    </w:p>
    <w:p w:rsidR="003149EC" w:rsidRDefault="003149EC" w:rsidP="003149E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3149EC" w:rsidRDefault="003149EC" w:rsidP="003149E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  <w:r w:rsidRPr="003149EC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 xml:space="preserve">You may provide any additional relevant information that may support your application at Section </w:t>
      </w:r>
      <w:r w:rsidR="00EB0E1E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>C</w:t>
      </w:r>
      <w:r w:rsidRPr="003149EC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 xml:space="preserve">.  </w:t>
      </w:r>
    </w:p>
    <w:p w:rsidR="00B46C60" w:rsidRPr="00B46C60" w:rsidRDefault="00B46C60" w:rsidP="00B46C60">
      <w:pPr>
        <w:pStyle w:val="ListParagraph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B46C60" w:rsidRPr="003149EC" w:rsidRDefault="001F45D6" w:rsidP="00B46C60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>Send your application</w:t>
      </w:r>
      <w:bookmarkStart w:id="0" w:name="_GoBack"/>
      <w:bookmarkEnd w:id="0"/>
      <w:r w:rsidR="00B46C60"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t xml:space="preserve"> to Eifion.Williams@hse.ie</w:t>
      </w:r>
    </w:p>
    <w:p w:rsidR="003149EC" w:rsidRDefault="003149EC">
      <w:pPr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  <w:br w:type="page"/>
      </w:r>
    </w:p>
    <w:p w:rsidR="008D5B98" w:rsidRDefault="008D5B98" w:rsidP="00F5718E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b/>
          <w:w w:val="109"/>
          <w:sz w:val="24"/>
          <w:szCs w:val="24"/>
          <w:lang w:val="en-GB" w:eastAsia="en-GB"/>
        </w:r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A11777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SECTION A</w:t>
      </w: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943"/>
        <w:gridCol w:w="5918"/>
      </w:tblGrid>
      <w:tr w:rsidR="00A11777" w:rsidRPr="00A11777" w:rsidTr="00C16C73">
        <w:tc>
          <w:tcPr>
            <w:tcW w:w="2943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File Reference</w:t>
            </w:r>
          </w:p>
          <w:p w:rsidR="00A11777" w:rsidRPr="00A11777" w:rsidRDefault="00573FFF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>(</w:t>
            </w:r>
            <w:r w:rsidRPr="00573FFF">
              <w:rPr>
                <w:b/>
                <w:sz w:val="24"/>
                <w:szCs w:val="24"/>
                <w:lang w:val="en-GB" w:eastAsia="en-GB"/>
              </w:rPr>
              <w:t>for O</w:t>
            </w:r>
            <w:r w:rsidR="00A11777" w:rsidRPr="00573FFF">
              <w:rPr>
                <w:b/>
                <w:sz w:val="24"/>
                <w:szCs w:val="24"/>
                <w:lang w:val="en-GB" w:eastAsia="en-GB"/>
              </w:rPr>
              <w:t>fficial use</w:t>
            </w:r>
            <w:r w:rsidRPr="00573FFF">
              <w:rPr>
                <w:b/>
                <w:sz w:val="24"/>
                <w:szCs w:val="24"/>
                <w:lang w:val="en-GB" w:eastAsia="en-GB"/>
              </w:rPr>
              <w:t xml:space="preserve"> Only</w:t>
            </w:r>
            <w:r w:rsidR="00A11777" w:rsidRPr="00A11777">
              <w:rPr>
                <w:sz w:val="24"/>
                <w:szCs w:val="24"/>
                <w:lang w:val="en-GB" w:eastAsia="en-GB"/>
              </w:rPr>
              <w:t>)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16C73">
        <w:trPr>
          <w:trHeight w:val="504"/>
        </w:trPr>
        <w:tc>
          <w:tcPr>
            <w:tcW w:w="2943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Tax Clearance Cert. No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16C73">
        <w:trPr>
          <w:trHeight w:val="567"/>
        </w:trPr>
        <w:tc>
          <w:tcPr>
            <w:tcW w:w="2943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Tax Access No 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16C73">
        <w:trPr>
          <w:trHeight w:val="406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Co-Ordinator</w:t>
            </w:r>
            <w:r w:rsidR="00573FFF">
              <w:rPr>
                <w:w w:val="107"/>
                <w:sz w:val="24"/>
                <w:szCs w:val="24"/>
                <w:lang w:val="en-GB" w:eastAsia="en-GB"/>
              </w:rPr>
              <w:t>’s</w:t>
            </w: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 Name 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3149EC" w:rsidRPr="00A11777" w:rsidTr="00C16C73">
        <w:tc>
          <w:tcPr>
            <w:tcW w:w="2943" w:type="dxa"/>
            <w:vAlign w:val="center"/>
          </w:tcPr>
          <w:p w:rsidR="003149EC" w:rsidRDefault="003149EC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Chair Persons Name</w:t>
            </w:r>
          </w:p>
          <w:p w:rsidR="003149EC" w:rsidRPr="00A11777" w:rsidRDefault="003149EC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918" w:type="dxa"/>
          </w:tcPr>
          <w:p w:rsidR="003149EC" w:rsidRPr="00A11777" w:rsidRDefault="003149EC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16C73"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Name of Organisation 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16C73">
        <w:trPr>
          <w:trHeight w:val="1709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Address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16C73">
        <w:trPr>
          <w:trHeight w:val="401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Telephone No 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16C73">
        <w:trPr>
          <w:trHeight w:val="421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Mobile No 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16C73">
        <w:trPr>
          <w:trHeight w:val="421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Contact person </w:t>
            </w:r>
            <w:r w:rsidR="00811488">
              <w:rPr>
                <w:w w:val="107"/>
                <w:sz w:val="24"/>
                <w:szCs w:val="24"/>
                <w:lang w:val="en-GB" w:eastAsia="en-GB"/>
              </w:rPr>
              <w:t>in</w:t>
            </w: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 relation to application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16C73">
        <w:trPr>
          <w:trHeight w:val="421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Email address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16C73">
        <w:trPr>
          <w:trHeight w:val="427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Type of Project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16C73">
        <w:trPr>
          <w:trHeight w:val="419"/>
        </w:trPr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County</w:t>
            </w: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16C73">
        <w:tc>
          <w:tcPr>
            <w:tcW w:w="2943" w:type="dxa"/>
            <w:vAlign w:val="center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Region </w:t>
            </w: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918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7D2E7F" w:rsidRPr="00A11777" w:rsidTr="00C16C73">
        <w:tc>
          <w:tcPr>
            <w:tcW w:w="2943" w:type="dxa"/>
            <w:vAlign w:val="center"/>
          </w:tcPr>
          <w:p w:rsidR="007D2E7F" w:rsidRPr="00A11777" w:rsidRDefault="007D2E7F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Please review the Tusla Good Governance Framework</w:t>
            </w:r>
            <w:r w:rsidR="008A03E5">
              <w:rPr>
                <w:w w:val="107"/>
                <w:sz w:val="24"/>
                <w:szCs w:val="24"/>
                <w:lang w:val="en-GB" w:eastAsia="en-GB"/>
              </w:rPr>
              <w:t xml:space="preserve"> document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</w:t>
            </w:r>
            <w:r w:rsidR="001E2B6D">
              <w:rPr>
                <w:w w:val="107"/>
                <w:sz w:val="24"/>
                <w:szCs w:val="24"/>
                <w:lang w:val="en-GB" w:eastAsia="en-GB"/>
              </w:rPr>
              <w:t>a</w:t>
            </w:r>
            <w:r>
              <w:rPr>
                <w:w w:val="107"/>
                <w:sz w:val="24"/>
                <w:szCs w:val="24"/>
                <w:lang w:val="en-GB" w:eastAsia="en-GB"/>
              </w:rPr>
              <w:t>ttach</w:t>
            </w:r>
            <w:r w:rsidR="008A03E5">
              <w:rPr>
                <w:w w:val="107"/>
                <w:sz w:val="24"/>
                <w:szCs w:val="24"/>
                <w:lang w:val="en-GB" w:eastAsia="en-GB"/>
              </w:rPr>
              <w:t>ed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and outline how you can comply with this framework?</w:t>
            </w:r>
          </w:p>
        </w:tc>
        <w:tc>
          <w:tcPr>
            <w:tcW w:w="5918" w:type="dxa"/>
          </w:tcPr>
          <w:p w:rsidR="00EB0E1E" w:rsidRPr="00A11777" w:rsidRDefault="00EB0E1E" w:rsidP="00EB0E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</w:tbl>
    <w:p w:rsidR="00A11777" w:rsidRPr="00A11777" w:rsidRDefault="00A11777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Pr="00A11777" w:rsidRDefault="00A11777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Pr="00A11777" w:rsidRDefault="00A11777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Default="00A11777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A11777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 xml:space="preserve">                                        </w:t>
      </w:r>
    </w:p>
    <w:p w:rsidR="00A11777" w:rsidRPr="00A11777" w:rsidRDefault="00A11777" w:rsidP="00C56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A11777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lastRenderedPageBreak/>
        <w:t>SECTION B</w:t>
      </w:r>
    </w:p>
    <w:p w:rsidR="00A11777" w:rsidRDefault="00A11777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</w:pPr>
    </w:p>
    <w:p w:rsidR="00A11777" w:rsidRPr="00A11777" w:rsidRDefault="003149EC" w:rsidP="00A11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  <w:t>FUNDING</w:t>
      </w:r>
      <w:r w:rsidR="00A11777" w:rsidRPr="00A1177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  <w:t xml:space="preserve"> PROPOSAL </w:t>
      </w:r>
    </w:p>
    <w:tbl>
      <w:tblPr>
        <w:tblStyle w:val="TableGrid"/>
        <w:tblW w:w="9242" w:type="dxa"/>
        <w:tblLook w:val="01E0" w:firstRow="1" w:lastRow="1" w:firstColumn="1" w:lastColumn="1" w:noHBand="0" w:noVBand="0"/>
      </w:tblPr>
      <w:tblGrid>
        <w:gridCol w:w="4062"/>
        <w:gridCol w:w="5180"/>
      </w:tblGrid>
      <w:tr w:rsidR="00A11777" w:rsidRPr="00A11777" w:rsidTr="00C541B6">
        <w:trPr>
          <w:trHeight w:val="368"/>
        </w:trPr>
        <w:tc>
          <w:tcPr>
            <w:tcW w:w="4062" w:type="dxa"/>
            <w:vAlign w:val="center"/>
          </w:tcPr>
          <w:p w:rsidR="008D5B98" w:rsidRPr="008D5B98" w:rsidRDefault="008D5B98" w:rsidP="008D5B9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8D5B98">
              <w:rPr>
                <w:w w:val="107"/>
                <w:sz w:val="24"/>
                <w:szCs w:val="24"/>
                <w:lang w:val="en-GB" w:eastAsia="en-GB"/>
              </w:rPr>
              <w:t xml:space="preserve">Why you are applying to 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be included in </w:t>
            </w:r>
            <w:r w:rsidRPr="008D5B98">
              <w:rPr>
                <w:w w:val="107"/>
                <w:sz w:val="24"/>
                <w:szCs w:val="24"/>
                <w:lang w:val="en-GB" w:eastAsia="en-GB"/>
              </w:rPr>
              <w:t xml:space="preserve">the 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Family </w:t>
            </w:r>
            <w:r w:rsidRPr="008D5B98">
              <w:rPr>
                <w:w w:val="107"/>
                <w:sz w:val="24"/>
                <w:szCs w:val="24"/>
                <w:lang w:val="en-GB" w:eastAsia="en-GB"/>
              </w:rPr>
              <w:t>Resource Centre Programme</w:t>
            </w:r>
          </w:p>
          <w:p w:rsidR="00A11777" w:rsidRPr="00A11777" w:rsidRDefault="00A11777" w:rsidP="008D5B98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541B6">
        <w:tc>
          <w:tcPr>
            <w:tcW w:w="4062" w:type="dxa"/>
            <w:vAlign w:val="center"/>
          </w:tcPr>
          <w:p w:rsidR="008D5B98" w:rsidRDefault="008D5B98" w:rsidP="008D5B9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 xml:space="preserve">Describe the </w:t>
            </w:r>
            <w:r w:rsidRPr="008D5B98">
              <w:rPr>
                <w:w w:val="107"/>
                <w:sz w:val="24"/>
                <w:szCs w:val="24"/>
                <w:lang w:val="en-GB" w:eastAsia="en-GB"/>
              </w:rPr>
              <w:t xml:space="preserve">Geographic </w:t>
            </w:r>
            <w:r>
              <w:rPr>
                <w:w w:val="107"/>
                <w:sz w:val="24"/>
                <w:szCs w:val="24"/>
                <w:lang w:val="en-GB" w:eastAsia="en-GB"/>
              </w:rPr>
              <w:t>A</w:t>
            </w:r>
            <w:r w:rsidRPr="008D5B98">
              <w:rPr>
                <w:w w:val="107"/>
                <w:sz w:val="24"/>
                <w:szCs w:val="24"/>
                <w:lang w:val="en-GB" w:eastAsia="en-GB"/>
              </w:rPr>
              <w:t>rea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you intend to cover.</w:t>
            </w:r>
          </w:p>
          <w:p w:rsidR="008D5B98" w:rsidRDefault="008D5B98" w:rsidP="008D5B9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8D5B98">
              <w:rPr>
                <w:w w:val="107"/>
                <w:sz w:val="24"/>
                <w:szCs w:val="24"/>
                <w:lang w:val="en-GB" w:eastAsia="en-GB"/>
              </w:rPr>
              <w:t xml:space="preserve">Show that this is large enough to sustain an FRC (normally </w:t>
            </w:r>
            <w:proofErr w:type="gramStart"/>
            <w:r w:rsidRPr="008D5B98">
              <w:rPr>
                <w:w w:val="107"/>
                <w:sz w:val="24"/>
                <w:szCs w:val="24"/>
                <w:lang w:val="en-GB" w:eastAsia="en-GB"/>
              </w:rPr>
              <w:t>between  1000</w:t>
            </w:r>
            <w:proofErr w:type="gramEnd"/>
            <w:r>
              <w:rPr>
                <w:w w:val="107"/>
                <w:sz w:val="24"/>
                <w:szCs w:val="24"/>
                <w:lang w:val="en-GB" w:eastAsia="en-GB"/>
              </w:rPr>
              <w:t xml:space="preserve"> </w:t>
            </w:r>
            <w:r w:rsidRPr="008D5B98">
              <w:rPr>
                <w:w w:val="107"/>
                <w:sz w:val="24"/>
                <w:szCs w:val="24"/>
                <w:lang w:val="en-GB" w:eastAsia="en-GB"/>
              </w:rPr>
              <w:t>-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</w:t>
            </w:r>
            <w:r w:rsidRPr="008D5B98">
              <w:rPr>
                <w:w w:val="107"/>
                <w:sz w:val="24"/>
                <w:szCs w:val="24"/>
                <w:lang w:val="en-GB" w:eastAsia="en-GB"/>
              </w:rPr>
              <w:t>5000 people).</w:t>
            </w:r>
          </w:p>
          <w:p w:rsidR="008D5B98" w:rsidRDefault="008D5B98" w:rsidP="008D5B9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8D5B98">
              <w:rPr>
                <w:w w:val="107"/>
                <w:sz w:val="24"/>
                <w:szCs w:val="24"/>
                <w:lang w:val="en-GB" w:eastAsia="en-GB"/>
              </w:rPr>
              <w:t>Describe the geographical boundaries, social and economic conditions and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</w:t>
            </w:r>
            <w:r w:rsidRPr="008D5B98">
              <w:rPr>
                <w:w w:val="107"/>
                <w:sz w:val="24"/>
                <w:szCs w:val="24"/>
                <w:lang w:val="en-GB" w:eastAsia="en-GB"/>
              </w:rPr>
              <w:t>overall population breakdown of the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area to be serviced by the FRC.</w:t>
            </w:r>
          </w:p>
          <w:p w:rsidR="008D5B98" w:rsidRDefault="008D5B98" w:rsidP="008D5B9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8D5B98">
              <w:rPr>
                <w:w w:val="107"/>
                <w:sz w:val="24"/>
                <w:szCs w:val="24"/>
                <w:lang w:val="en-GB" w:eastAsia="en-GB"/>
              </w:rPr>
              <w:t>State whether the population could identify themselves as a community.</w:t>
            </w:r>
          </w:p>
          <w:p w:rsidR="008A03E5" w:rsidRPr="008D5B98" w:rsidRDefault="008A03E5" w:rsidP="008D5B9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 xml:space="preserve">Please include any research, community projects or needs </w:t>
            </w:r>
            <w:r w:rsidR="00DF3EF3">
              <w:rPr>
                <w:w w:val="107"/>
                <w:sz w:val="24"/>
                <w:szCs w:val="24"/>
                <w:lang w:val="en-GB" w:eastAsia="en-GB"/>
              </w:rPr>
              <w:t>assessments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in email to strengthen your case.</w:t>
            </w:r>
          </w:p>
          <w:p w:rsidR="00C56D04" w:rsidRPr="00A11777" w:rsidRDefault="00C56D04" w:rsidP="00A11777">
            <w:pPr>
              <w:widowControl w:val="0"/>
              <w:autoSpaceDE w:val="0"/>
              <w:autoSpaceDN w:val="0"/>
              <w:adjustRightInd w:val="0"/>
              <w:ind w:left="8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EB0E1E" w:rsidRPr="00A11777" w:rsidTr="00C541B6">
        <w:tc>
          <w:tcPr>
            <w:tcW w:w="4062" w:type="dxa"/>
            <w:vAlign w:val="center"/>
          </w:tcPr>
          <w:p w:rsidR="00EB0E1E" w:rsidRDefault="00EB0E1E" w:rsidP="008D5B9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Linkage with Tusla Area office</w:t>
            </w:r>
          </w:p>
          <w:p w:rsidR="00EB0E1E" w:rsidRDefault="00EB0E1E" w:rsidP="00EB0E1E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 xml:space="preserve">How are you currently working with the Tusla Area </w:t>
            </w:r>
            <w:proofErr w:type="gramStart"/>
            <w:r>
              <w:rPr>
                <w:w w:val="107"/>
                <w:sz w:val="24"/>
                <w:szCs w:val="24"/>
                <w:lang w:val="en-GB" w:eastAsia="en-GB"/>
              </w:rPr>
              <w:t>office.</w:t>
            </w:r>
            <w:proofErr w:type="gramEnd"/>
          </w:p>
          <w:p w:rsidR="00EB0E1E" w:rsidRDefault="00EB0E1E" w:rsidP="00EB0E1E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How will you work with the Tusla area office once you become an FRC?</w:t>
            </w:r>
          </w:p>
        </w:tc>
        <w:tc>
          <w:tcPr>
            <w:tcW w:w="5180" w:type="dxa"/>
          </w:tcPr>
          <w:p w:rsidR="00EB0E1E" w:rsidRPr="00A11777" w:rsidRDefault="00EB0E1E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541B6">
        <w:tc>
          <w:tcPr>
            <w:tcW w:w="4062" w:type="dxa"/>
            <w:vAlign w:val="center"/>
          </w:tcPr>
          <w:p w:rsidR="008D5B98" w:rsidRPr="008D5B98" w:rsidRDefault="00926C4E" w:rsidP="008D5B9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Poverty &amp; Disadvantage</w:t>
            </w:r>
          </w:p>
          <w:p w:rsidR="008D5B98" w:rsidRPr="008D5B98" w:rsidRDefault="008D5B98" w:rsidP="00926C4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8D5B98">
              <w:rPr>
                <w:w w:val="107"/>
                <w:sz w:val="24"/>
                <w:szCs w:val="24"/>
                <w:lang w:val="en-GB" w:eastAsia="en-GB"/>
              </w:rPr>
              <w:t>Describe the extent of disadvantage</w:t>
            </w:r>
            <w:r w:rsidR="00926C4E">
              <w:rPr>
                <w:w w:val="107"/>
                <w:sz w:val="24"/>
                <w:szCs w:val="24"/>
                <w:lang w:val="en-GB" w:eastAsia="en-GB"/>
              </w:rPr>
              <w:t xml:space="preserve"> / poverty</w:t>
            </w:r>
            <w:r w:rsidRPr="008D5B98">
              <w:rPr>
                <w:w w:val="107"/>
                <w:sz w:val="24"/>
                <w:szCs w:val="24"/>
                <w:lang w:val="en-GB" w:eastAsia="en-GB"/>
              </w:rPr>
              <w:t xml:space="preserve"> by </w:t>
            </w:r>
            <w:r w:rsidR="00926C4E">
              <w:rPr>
                <w:w w:val="107"/>
                <w:sz w:val="24"/>
                <w:szCs w:val="24"/>
                <w:lang w:val="en-GB" w:eastAsia="en-GB"/>
              </w:rPr>
              <w:t>referring</w:t>
            </w:r>
            <w:r w:rsidRPr="008D5B98">
              <w:rPr>
                <w:w w:val="107"/>
                <w:sz w:val="24"/>
                <w:szCs w:val="24"/>
                <w:lang w:val="en-GB" w:eastAsia="en-GB"/>
              </w:rPr>
              <w:t xml:space="preserve"> to unemployment levels, </w:t>
            </w:r>
            <w:r w:rsidRPr="008D5B98">
              <w:rPr>
                <w:w w:val="107"/>
                <w:sz w:val="24"/>
                <w:szCs w:val="24"/>
                <w:lang w:val="en-GB" w:eastAsia="en-GB"/>
              </w:rPr>
              <w:lastRenderedPageBreak/>
              <w:t xml:space="preserve">dependence on social welfare, </w:t>
            </w:r>
            <w:proofErr w:type="gramStart"/>
            <w:r w:rsidRPr="008D5B98">
              <w:rPr>
                <w:w w:val="107"/>
                <w:sz w:val="24"/>
                <w:szCs w:val="24"/>
                <w:lang w:val="en-GB" w:eastAsia="en-GB"/>
              </w:rPr>
              <w:t>number</w:t>
            </w:r>
            <w:proofErr w:type="gramEnd"/>
            <w:r w:rsidRPr="008D5B98">
              <w:rPr>
                <w:w w:val="107"/>
                <w:sz w:val="24"/>
                <w:szCs w:val="24"/>
                <w:lang w:val="en-GB" w:eastAsia="en-GB"/>
              </w:rPr>
              <w:t xml:space="preserve"> of small farmers (where relevant) and one parent, rate of early school leaving and so on. The area should meet poverty and social exclusion criteria.</w:t>
            </w:r>
          </w:p>
          <w:p w:rsidR="006021B0" w:rsidRPr="00A11777" w:rsidRDefault="008D5B98" w:rsidP="00926C4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926C4E">
              <w:rPr>
                <w:w w:val="107"/>
                <w:sz w:val="24"/>
                <w:szCs w:val="24"/>
                <w:lang w:val="en-GB" w:eastAsia="en-GB"/>
              </w:rPr>
              <w:t xml:space="preserve">Refer to any relevant studies or programmes to combat disadvantage in the area. State if your group or project is operating </w:t>
            </w:r>
            <w:r w:rsidR="00926C4E" w:rsidRPr="00926C4E">
              <w:rPr>
                <w:w w:val="107"/>
                <w:sz w:val="24"/>
                <w:szCs w:val="24"/>
                <w:lang w:val="en-GB" w:eastAsia="en-GB"/>
              </w:rPr>
              <w:t>a defined disadvantaged area.</w:t>
            </w:r>
          </w:p>
        </w:tc>
        <w:tc>
          <w:tcPr>
            <w:tcW w:w="5180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541B6">
        <w:tc>
          <w:tcPr>
            <w:tcW w:w="4062" w:type="dxa"/>
            <w:vAlign w:val="center"/>
          </w:tcPr>
          <w:p w:rsidR="00926C4E" w:rsidRPr="00926C4E" w:rsidRDefault="00926C4E" w:rsidP="00926C4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926C4E">
              <w:rPr>
                <w:w w:val="107"/>
                <w:sz w:val="24"/>
                <w:szCs w:val="24"/>
                <w:lang w:val="en-GB" w:eastAsia="en-GB"/>
              </w:rPr>
              <w:lastRenderedPageBreak/>
              <w:t>Anti-poverty focus</w:t>
            </w:r>
          </w:p>
          <w:p w:rsidR="00926C4E" w:rsidRPr="00926C4E" w:rsidRDefault="00926C4E" w:rsidP="00926C4E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926C4E">
              <w:rPr>
                <w:w w:val="107"/>
                <w:sz w:val="24"/>
                <w:szCs w:val="24"/>
                <w:lang w:val="en-GB" w:eastAsia="en-GB"/>
              </w:rPr>
              <w:t>Show that your group or project is focused on tackling poverty and understands and works from community development principles and practice.</w:t>
            </w:r>
          </w:p>
          <w:p w:rsidR="00926C4E" w:rsidRPr="00926C4E" w:rsidRDefault="00926C4E" w:rsidP="00926C4E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926C4E">
              <w:rPr>
                <w:w w:val="107"/>
                <w:sz w:val="24"/>
                <w:szCs w:val="24"/>
                <w:lang w:val="en-GB" w:eastAsia="en-GB"/>
              </w:rPr>
              <w:t>As part of this, you should demonstrate that you actively involve people who are the focus of your work in the structure and activities of the group.</w:t>
            </w:r>
          </w:p>
          <w:p w:rsidR="006021B0" w:rsidRPr="00926C4E" w:rsidRDefault="006021B0" w:rsidP="00926C4E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541B6">
        <w:tc>
          <w:tcPr>
            <w:tcW w:w="4062" w:type="dxa"/>
            <w:vAlign w:val="center"/>
          </w:tcPr>
          <w:p w:rsidR="00E51061" w:rsidRPr="00E51061" w:rsidRDefault="00E51061" w:rsidP="00E5106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E51061">
              <w:rPr>
                <w:w w:val="107"/>
                <w:sz w:val="24"/>
                <w:szCs w:val="24"/>
                <w:lang w:val="en-GB" w:eastAsia="en-GB"/>
              </w:rPr>
              <w:t>Structure of group</w:t>
            </w:r>
          </w:p>
          <w:p w:rsidR="00E51061" w:rsidRDefault="00E51061" w:rsidP="00E5106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E51061">
              <w:rPr>
                <w:w w:val="107"/>
                <w:sz w:val="24"/>
                <w:szCs w:val="24"/>
                <w:lang w:val="en-GB" w:eastAsia="en-GB"/>
              </w:rPr>
              <w:t xml:space="preserve">Describe how </w:t>
            </w:r>
            <w:r>
              <w:rPr>
                <w:w w:val="107"/>
                <w:sz w:val="24"/>
                <w:szCs w:val="24"/>
                <w:lang w:val="en-GB" w:eastAsia="en-GB"/>
              </w:rPr>
              <w:t>your organisation</w:t>
            </w:r>
            <w:r w:rsidRPr="00E51061">
              <w:rPr>
                <w:w w:val="107"/>
                <w:sz w:val="24"/>
                <w:szCs w:val="24"/>
                <w:lang w:val="en-GB" w:eastAsia="en-GB"/>
              </w:rPr>
              <w:t xml:space="preserve"> is structured and give details of the members of the management committee and their relevant backgrounds.</w:t>
            </w:r>
          </w:p>
          <w:p w:rsidR="00EB0E1E" w:rsidRPr="00E51061" w:rsidRDefault="00EB0E1E" w:rsidP="00E5106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Please provide an organogram of your organisational structure.</w:t>
            </w:r>
          </w:p>
          <w:p w:rsidR="00E51061" w:rsidRPr="00E51061" w:rsidRDefault="00E51061" w:rsidP="00E5106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E51061">
              <w:rPr>
                <w:w w:val="107"/>
                <w:sz w:val="24"/>
                <w:szCs w:val="24"/>
                <w:lang w:val="en-GB" w:eastAsia="en-GB"/>
              </w:rPr>
              <w:t xml:space="preserve">Outline how the management committee </w:t>
            </w:r>
            <w:r w:rsidRPr="00E51061">
              <w:rPr>
                <w:w w:val="107"/>
                <w:sz w:val="24"/>
                <w:szCs w:val="24"/>
                <w:lang w:val="en-GB" w:eastAsia="en-GB"/>
              </w:rPr>
              <w:lastRenderedPageBreak/>
              <w:t xml:space="preserve">will develop to make sure that members of </w:t>
            </w:r>
            <w:r>
              <w:rPr>
                <w:w w:val="107"/>
                <w:sz w:val="24"/>
                <w:szCs w:val="24"/>
                <w:lang w:val="en-GB" w:eastAsia="en-GB"/>
              </w:rPr>
              <w:t>t</w:t>
            </w:r>
            <w:r w:rsidRPr="00E51061">
              <w:rPr>
                <w:w w:val="107"/>
                <w:sz w:val="24"/>
                <w:szCs w:val="24"/>
                <w:lang w:val="en-GB" w:eastAsia="en-GB"/>
              </w:rPr>
              <w:t>he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target group will get </w:t>
            </w:r>
            <w:r w:rsidRPr="00E51061">
              <w:rPr>
                <w:w w:val="107"/>
                <w:sz w:val="24"/>
                <w:szCs w:val="24"/>
                <w:lang w:val="en-GB" w:eastAsia="en-GB"/>
              </w:rPr>
              <w:t>involved.</w:t>
            </w:r>
          </w:p>
          <w:p w:rsidR="00E51061" w:rsidRPr="00E51061" w:rsidRDefault="00E51061" w:rsidP="00E5106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E51061">
              <w:rPr>
                <w:w w:val="107"/>
                <w:sz w:val="24"/>
                <w:szCs w:val="24"/>
                <w:lang w:val="en-GB" w:eastAsia="en-GB"/>
              </w:rPr>
              <w:t>Describe any prior experience of managing or taking p</w:t>
            </w:r>
            <w:r>
              <w:rPr>
                <w:w w:val="107"/>
                <w:sz w:val="24"/>
                <w:szCs w:val="24"/>
                <w:lang w:val="en-GB" w:eastAsia="en-GB"/>
              </w:rPr>
              <w:t>art</w:t>
            </w:r>
            <w:r w:rsidRPr="00E51061">
              <w:rPr>
                <w:w w:val="107"/>
                <w:sz w:val="24"/>
                <w:szCs w:val="24"/>
                <w:lang w:val="en-GB" w:eastAsia="en-GB"/>
              </w:rPr>
              <w:t xml:space="preserve"> in other community programmes. </w:t>
            </w:r>
            <w:r w:rsidRPr="00E51061">
              <w:rPr>
                <w:i/>
                <w:w w:val="107"/>
                <w:sz w:val="24"/>
                <w:szCs w:val="24"/>
                <w:lang w:val="en-GB" w:eastAsia="en-GB"/>
              </w:rPr>
              <w:t>(Funded groups must become incorporated as companies limited by guarantee.)</w:t>
            </w:r>
          </w:p>
          <w:p w:rsidR="003E15C9" w:rsidRPr="00A11777" w:rsidRDefault="003E15C9" w:rsidP="00C541B6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</w:tc>
      </w:tr>
      <w:tr w:rsidR="00A11777" w:rsidRPr="00A11777" w:rsidTr="00C541B6">
        <w:tc>
          <w:tcPr>
            <w:tcW w:w="4062" w:type="dxa"/>
            <w:vAlign w:val="center"/>
          </w:tcPr>
          <w:p w:rsidR="00E51061" w:rsidRPr="00E51061" w:rsidRDefault="00E51061" w:rsidP="00E5106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E51061">
              <w:rPr>
                <w:w w:val="107"/>
                <w:sz w:val="24"/>
                <w:szCs w:val="24"/>
                <w:lang w:val="en-GB" w:eastAsia="en-GB"/>
              </w:rPr>
              <w:lastRenderedPageBreak/>
              <w:t>Objectives and targets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. </w:t>
            </w:r>
            <w:r w:rsidRPr="00E51061">
              <w:rPr>
                <w:w w:val="107"/>
                <w:sz w:val="24"/>
                <w:szCs w:val="24"/>
                <w:lang w:val="en-GB" w:eastAsia="en-GB"/>
              </w:rPr>
              <w:t>List the group's activities in detail under the following headings:</w:t>
            </w:r>
          </w:p>
          <w:p w:rsidR="00E51061" w:rsidRPr="00E51061" w:rsidRDefault="00E51061" w:rsidP="00E5106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M</w:t>
            </w:r>
            <w:r w:rsidRPr="00E51061">
              <w:rPr>
                <w:w w:val="107"/>
                <w:sz w:val="24"/>
                <w:szCs w:val="24"/>
                <w:lang w:val="en-GB" w:eastAsia="en-GB"/>
              </w:rPr>
              <w:t xml:space="preserve">ethod of working, in </w:t>
            </w:r>
            <w:r w:rsidR="007E6FFF">
              <w:rPr>
                <w:w w:val="107"/>
                <w:sz w:val="24"/>
                <w:szCs w:val="24"/>
                <w:lang w:val="en-GB" w:eastAsia="en-GB"/>
              </w:rPr>
              <w:t>particular, your organisations</w:t>
            </w:r>
            <w:r w:rsidRPr="00E51061">
              <w:rPr>
                <w:w w:val="107"/>
                <w:sz w:val="24"/>
                <w:szCs w:val="24"/>
                <w:lang w:val="en-GB" w:eastAsia="en-GB"/>
              </w:rPr>
              <w:t xml:space="preserve"> understanding of community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</w:t>
            </w:r>
            <w:r w:rsidRPr="00E51061">
              <w:rPr>
                <w:w w:val="107"/>
                <w:sz w:val="24"/>
                <w:szCs w:val="24"/>
                <w:lang w:val="en-GB" w:eastAsia="en-GB"/>
              </w:rPr>
              <w:t>development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and family support.</w:t>
            </w:r>
          </w:p>
          <w:p w:rsidR="00E51061" w:rsidRPr="00E51061" w:rsidRDefault="007E6FFF" w:rsidP="00E5106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What does your organisation aim</w:t>
            </w:r>
            <w:r w:rsidR="00E51061" w:rsidRPr="00E51061">
              <w:rPr>
                <w:w w:val="107"/>
                <w:sz w:val="24"/>
                <w:szCs w:val="24"/>
                <w:lang w:val="en-GB" w:eastAsia="en-GB"/>
              </w:rPr>
              <w:t xml:space="preserve"> to achi</w:t>
            </w:r>
            <w:r>
              <w:rPr>
                <w:w w:val="107"/>
                <w:sz w:val="24"/>
                <w:szCs w:val="24"/>
                <w:lang w:val="en-GB" w:eastAsia="en-GB"/>
              </w:rPr>
              <w:t>eve as a Family Resource Centre?</w:t>
            </w:r>
          </w:p>
          <w:p w:rsidR="00E51061" w:rsidRPr="00E51061" w:rsidRDefault="007E6FFF" w:rsidP="00E5106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How does your organisations</w:t>
            </w:r>
            <w:r w:rsidRPr="00E51061">
              <w:rPr>
                <w:w w:val="107"/>
                <w:sz w:val="24"/>
                <w:szCs w:val="24"/>
                <w:lang w:val="en-GB" w:eastAsia="en-GB"/>
              </w:rPr>
              <w:t xml:space="preserve"> </w:t>
            </w:r>
            <w:r w:rsidR="00E51061" w:rsidRPr="00E51061">
              <w:rPr>
                <w:w w:val="107"/>
                <w:sz w:val="24"/>
                <w:szCs w:val="24"/>
                <w:lang w:val="en-GB" w:eastAsia="en-GB"/>
              </w:rPr>
              <w:t xml:space="preserve">set and review </w:t>
            </w:r>
            <w:r>
              <w:rPr>
                <w:w w:val="107"/>
                <w:sz w:val="24"/>
                <w:szCs w:val="24"/>
                <w:lang w:val="en-GB" w:eastAsia="en-GB"/>
              </w:rPr>
              <w:t>objectives?</w:t>
            </w:r>
          </w:p>
          <w:p w:rsidR="007E6FFF" w:rsidRDefault="007E6FFF" w:rsidP="007E6FFF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 xml:space="preserve">How does your organisation </w:t>
            </w:r>
            <w:r w:rsidR="00E51061" w:rsidRPr="00E51061">
              <w:rPr>
                <w:w w:val="107"/>
                <w:sz w:val="24"/>
                <w:szCs w:val="24"/>
                <w:lang w:val="en-GB" w:eastAsia="en-GB"/>
              </w:rPr>
              <w:t>monitor and evaluate your work to measure success in achieving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your objectives?</w:t>
            </w:r>
          </w:p>
          <w:p w:rsidR="00A11777" w:rsidRPr="00A11777" w:rsidRDefault="00A11777" w:rsidP="007E6FFF">
            <w:pPr>
              <w:pStyle w:val="ListParagraph"/>
              <w:widowControl w:val="0"/>
              <w:autoSpaceDE w:val="0"/>
              <w:autoSpaceDN w:val="0"/>
              <w:adjustRightInd w:val="0"/>
              <w:ind w:left="116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GB" w:eastAsia="en-GB"/>
              </w:rPr>
            </w:pPr>
            <w:r w:rsidRPr="00A11777">
              <w:rPr>
                <w:sz w:val="24"/>
                <w:szCs w:val="24"/>
                <w:lang w:val="en-GB" w:eastAsia="en-GB"/>
              </w:rPr>
              <w:t xml:space="preserve"> </w:t>
            </w:r>
          </w:p>
        </w:tc>
      </w:tr>
      <w:tr w:rsidR="00A11777" w:rsidRPr="00A11777" w:rsidTr="00C541B6">
        <w:trPr>
          <w:trHeight w:val="1872"/>
        </w:trPr>
        <w:tc>
          <w:tcPr>
            <w:tcW w:w="4062" w:type="dxa"/>
            <w:vAlign w:val="center"/>
          </w:tcPr>
          <w:p w:rsidR="007E6FFF" w:rsidRPr="007E6FFF" w:rsidRDefault="007E6FFF" w:rsidP="007E6F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Interagency Working</w:t>
            </w:r>
          </w:p>
          <w:p w:rsidR="007E6FFF" w:rsidRDefault="007E6FFF" w:rsidP="007E6FF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ns w:id="1" w:author="Caitriona Curtis" w:date="2017-10-19T14:57:00Z"/>
                <w:w w:val="107"/>
                <w:sz w:val="24"/>
                <w:szCs w:val="24"/>
                <w:lang w:val="en-GB" w:eastAsia="en-GB"/>
              </w:rPr>
            </w:pPr>
            <w:r w:rsidRPr="007E6FFF">
              <w:rPr>
                <w:w w:val="107"/>
                <w:sz w:val="24"/>
                <w:szCs w:val="24"/>
                <w:lang w:val="en-GB" w:eastAsia="en-GB"/>
              </w:rPr>
              <w:t xml:space="preserve">Show how 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your organisation </w:t>
            </w:r>
            <w:r w:rsidRPr="007E6FFF">
              <w:rPr>
                <w:w w:val="107"/>
                <w:sz w:val="24"/>
                <w:szCs w:val="24"/>
                <w:lang w:val="en-GB" w:eastAsia="en-GB"/>
              </w:rPr>
              <w:t>links with other complementary local initiatives.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</w:t>
            </w:r>
            <w:proofErr w:type="gramStart"/>
            <w:r>
              <w:rPr>
                <w:w w:val="107"/>
                <w:sz w:val="24"/>
                <w:szCs w:val="24"/>
                <w:lang w:val="en-GB" w:eastAsia="en-GB"/>
              </w:rPr>
              <w:t>ie</w:t>
            </w:r>
            <w:proofErr w:type="gramEnd"/>
            <w:r>
              <w:rPr>
                <w:w w:val="107"/>
                <w:sz w:val="24"/>
                <w:szCs w:val="24"/>
                <w:lang w:val="en-GB" w:eastAsia="en-GB"/>
              </w:rPr>
              <w:t>. Tusla Local Office, CYPSC, Local Authority, HSE.</w:t>
            </w:r>
          </w:p>
          <w:p w:rsidR="008A03E5" w:rsidRPr="008A03E5" w:rsidRDefault="008A03E5" w:rsidP="008A03E5">
            <w:pPr>
              <w:widowControl w:val="0"/>
              <w:autoSpaceDE w:val="0"/>
              <w:autoSpaceDN w:val="0"/>
              <w:adjustRightInd w:val="0"/>
              <w:rPr>
                <w:ins w:id="2" w:author="Admin" w:date="2017-10-18T21:08:00Z"/>
                <w:w w:val="107"/>
                <w:sz w:val="24"/>
                <w:szCs w:val="24"/>
                <w:lang w:val="en-GB" w:eastAsia="en-GB"/>
              </w:rPr>
            </w:pPr>
          </w:p>
          <w:p w:rsidR="00CA4385" w:rsidRPr="008A03E5" w:rsidRDefault="00CA4385" w:rsidP="007E6FF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8A03E5">
              <w:rPr>
                <w:w w:val="107"/>
                <w:sz w:val="24"/>
                <w:szCs w:val="24"/>
                <w:lang w:val="en-GB" w:eastAsia="en-GB"/>
              </w:rPr>
              <w:lastRenderedPageBreak/>
              <w:t xml:space="preserve">Show how your organisation works with the Prevention, Partnership and Family Support Programme and </w:t>
            </w:r>
            <w:proofErr w:type="spellStart"/>
            <w:r w:rsidRPr="008A03E5">
              <w:rPr>
                <w:w w:val="107"/>
                <w:sz w:val="24"/>
                <w:szCs w:val="24"/>
                <w:lang w:val="en-GB" w:eastAsia="en-GB"/>
              </w:rPr>
              <w:t>Meitheal</w:t>
            </w:r>
            <w:proofErr w:type="spellEnd"/>
            <w:r w:rsidRPr="008A03E5">
              <w:rPr>
                <w:w w:val="107"/>
                <w:sz w:val="24"/>
                <w:szCs w:val="24"/>
                <w:lang w:val="en-GB" w:eastAsia="en-GB"/>
              </w:rPr>
              <w:t xml:space="preserve"> National Practice Model.</w:t>
            </w:r>
          </w:p>
          <w:p w:rsidR="007E6FFF" w:rsidRPr="007E6FFF" w:rsidRDefault="007E6FFF" w:rsidP="007E6FF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7E6FFF">
              <w:rPr>
                <w:w w:val="107"/>
                <w:sz w:val="24"/>
                <w:szCs w:val="24"/>
                <w:lang w:val="en-GB" w:eastAsia="en-GB"/>
              </w:rPr>
              <w:t>Show how the group hope to promote co-ordination between statutory and community groups.</w:t>
            </w:r>
          </w:p>
          <w:p w:rsidR="007E6FFF" w:rsidRPr="007E6FFF" w:rsidRDefault="007E6FFF" w:rsidP="007E6FF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7E6FFF">
              <w:rPr>
                <w:w w:val="107"/>
                <w:sz w:val="24"/>
                <w:szCs w:val="24"/>
                <w:lang w:val="en-GB" w:eastAsia="en-GB"/>
              </w:rPr>
              <w:t xml:space="preserve">Describe links with other FRCs and Community </w:t>
            </w:r>
            <w:r>
              <w:rPr>
                <w:w w:val="107"/>
                <w:sz w:val="24"/>
                <w:szCs w:val="24"/>
                <w:lang w:val="en-GB" w:eastAsia="en-GB"/>
              </w:rPr>
              <w:t>Projects.</w:t>
            </w:r>
          </w:p>
          <w:p w:rsidR="00C541B6" w:rsidRPr="00A11777" w:rsidRDefault="00C541B6" w:rsidP="00A11777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ind w:left="720"/>
              <w:rPr>
                <w:w w:val="107"/>
                <w:sz w:val="24"/>
                <w:szCs w:val="24"/>
                <w:lang w:val="en-GB" w:eastAsia="en-GB"/>
              </w:rPr>
            </w:pPr>
          </w:p>
          <w:p w:rsidR="00E061C8" w:rsidRDefault="00E061C8" w:rsidP="00A11777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</w:p>
          <w:p w:rsidR="00A11777" w:rsidRPr="00A11777" w:rsidRDefault="00A11777" w:rsidP="00A11777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 </w:t>
            </w:r>
          </w:p>
        </w:tc>
      </w:tr>
      <w:tr w:rsidR="007E6FFF" w:rsidRPr="00A11777" w:rsidTr="00C541B6">
        <w:trPr>
          <w:trHeight w:val="1872"/>
        </w:trPr>
        <w:tc>
          <w:tcPr>
            <w:tcW w:w="4062" w:type="dxa"/>
            <w:vAlign w:val="center"/>
          </w:tcPr>
          <w:p w:rsidR="007E6FFF" w:rsidRPr="007E6FFF" w:rsidRDefault="007E6FFF" w:rsidP="007E6F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7E6FFF">
              <w:rPr>
                <w:w w:val="107"/>
                <w:sz w:val="24"/>
                <w:szCs w:val="24"/>
                <w:lang w:val="en-GB" w:eastAsia="en-GB"/>
              </w:rPr>
              <w:lastRenderedPageBreak/>
              <w:t xml:space="preserve">Proximity to other </w:t>
            </w:r>
            <w:r>
              <w:rPr>
                <w:w w:val="107"/>
                <w:sz w:val="24"/>
                <w:szCs w:val="24"/>
                <w:lang w:val="en-GB" w:eastAsia="en-GB"/>
              </w:rPr>
              <w:t>Support Organisations.</w:t>
            </w:r>
          </w:p>
          <w:p w:rsidR="007E6FFF" w:rsidRPr="007E6FFF" w:rsidRDefault="007E6FFF" w:rsidP="007E6FF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7E6FFF">
              <w:rPr>
                <w:w w:val="107"/>
                <w:sz w:val="24"/>
                <w:szCs w:val="24"/>
                <w:lang w:val="en-GB" w:eastAsia="en-GB"/>
              </w:rPr>
              <w:t xml:space="preserve">List other FRCs </w:t>
            </w:r>
            <w:r>
              <w:rPr>
                <w:w w:val="107"/>
                <w:sz w:val="24"/>
                <w:szCs w:val="24"/>
                <w:lang w:val="en-GB" w:eastAsia="en-GB"/>
              </w:rPr>
              <w:t>in your area and organisations that provide Children, Young People or Family Support.</w:t>
            </w:r>
          </w:p>
          <w:p w:rsidR="007E6FFF" w:rsidRDefault="007E6FFF" w:rsidP="007E6FFF">
            <w:pPr>
              <w:pStyle w:val="ListParagraph"/>
              <w:widowControl w:val="0"/>
              <w:autoSpaceDE w:val="0"/>
              <w:autoSpaceDN w:val="0"/>
              <w:adjustRightInd w:val="0"/>
              <w:ind w:left="44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7E6FFF" w:rsidRPr="00A11777" w:rsidRDefault="007E6FFF" w:rsidP="00A11777">
            <w:pPr>
              <w:widowControl w:val="0"/>
              <w:autoSpaceDE w:val="0"/>
              <w:autoSpaceDN w:val="0"/>
              <w:adjustRightInd w:val="0"/>
              <w:ind w:left="720"/>
              <w:rPr>
                <w:w w:val="107"/>
                <w:sz w:val="24"/>
                <w:szCs w:val="24"/>
                <w:lang w:val="en-GB" w:eastAsia="en-GB"/>
              </w:rPr>
            </w:pPr>
          </w:p>
        </w:tc>
      </w:tr>
      <w:tr w:rsidR="007D2E7F" w:rsidRPr="00A11777" w:rsidTr="00C541B6">
        <w:trPr>
          <w:trHeight w:val="1872"/>
        </w:trPr>
        <w:tc>
          <w:tcPr>
            <w:tcW w:w="4062" w:type="dxa"/>
            <w:vAlign w:val="center"/>
          </w:tcPr>
          <w:p w:rsidR="007D2E7F" w:rsidRPr="007D2E7F" w:rsidRDefault="007D2E7F" w:rsidP="007D2E7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Support N</w:t>
            </w:r>
            <w:r w:rsidRPr="007D2E7F">
              <w:rPr>
                <w:w w:val="107"/>
                <w:sz w:val="24"/>
                <w:szCs w:val="24"/>
                <w:lang w:val="en-GB" w:eastAsia="en-GB"/>
              </w:rPr>
              <w:t>eeded</w:t>
            </w:r>
          </w:p>
          <w:p w:rsidR="007D2E7F" w:rsidRDefault="007D2E7F" w:rsidP="007D2E7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7D2E7F">
              <w:rPr>
                <w:w w:val="107"/>
                <w:sz w:val="24"/>
                <w:szCs w:val="24"/>
                <w:lang w:val="en-GB" w:eastAsia="en-GB"/>
              </w:rPr>
              <w:t>Describe any supports your group needs to prepare to be a Family Resource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 </w:t>
            </w:r>
            <w:r w:rsidRPr="007D2E7F">
              <w:rPr>
                <w:w w:val="107"/>
                <w:sz w:val="24"/>
                <w:szCs w:val="24"/>
                <w:lang w:val="en-GB" w:eastAsia="en-GB"/>
              </w:rPr>
              <w:t>Centre, if included in the Programme.</w:t>
            </w:r>
          </w:p>
          <w:p w:rsidR="007D2E7F" w:rsidRDefault="007D2E7F" w:rsidP="007D2E7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Outline the cost required to help you prepare to be an FRC</w:t>
            </w:r>
          </w:p>
          <w:p w:rsidR="007D2E7F" w:rsidRDefault="007D2E7F" w:rsidP="007D2E7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>
              <w:rPr>
                <w:w w:val="107"/>
                <w:sz w:val="24"/>
                <w:szCs w:val="24"/>
                <w:lang w:val="en-GB" w:eastAsia="en-GB"/>
              </w:rPr>
              <w:t>Outline the timeline to set up.</w:t>
            </w:r>
          </w:p>
          <w:p w:rsidR="007D2E7F" w:rsidRPr="007E6FFF" w:rsidRDefault="007D2E7F" w:rsidP="007D2E7F">
            <w:pPr>
              <w:pStyle w:val="ListParagraph"/>
              <w:widowControl w:val="0"/>
              <w:autoSpaceDE w:val="0"/>
              <w:autoSpaceDN w:val="0"/>
              <w:adjustRightInd w:val="0"/>
              <w:ind w:left="116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7D2E7F" w:rsidRPr="00A11777" w:rsidRDefault="007D2E7F" w:rsidP="00A11777">
            <w:pPr>
              <w:widowControl w:val="0"/>
              <w:autoSpaceDE w:val="0"/>
              <w:autoSpaceDN w:val="0"/>
              <w:adjustRightInd w:val="0"/>
              <w:ind w:left="720"/>
              <w:rPr>
                <w:w w:val="107"/>
                <w:sz w:val="24"/>
                <w:szCs w:val="24"/>
                <w:lang w:val="en-GB" w:eastAsia="en-GB"/>
              </w:rPr>
            </w:pPr>
          </w:p>
        </w:tc>
      </w:tr>
      <w:tr w:rsidR="007D2E7F" w:rsidRPr="00A11777" w:rsidTr="00C541B6">
        <w:trPr>
          <w:trHeight w:val="1872"/>
        </w:trPr>
        <w:tc>
          <w:tcPr>
            <w:tcW w:w="4062" w:type="dxa"/>
            <w:vAlign w:val="center"/>
          </w:tcPr>
          <w:p w:rsidR="007D2E7F" w:rsidRPr="007D2E7F" w:rsidRDefault="007D2E7F" w:rsidP="007D2E7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7D2E7F">
              <w:rPr>
                <w:w w:val="107"/>
                <w:sz w:val="24"/>
                <w:szCs w:val="24"/>
                <w:lang w:val="en-GB" w:eastAsia="en-GB"/>
              </w:rPr>
              <w:t>Other funding</w:t>
            </w:r>
          </w:p>
          <w:p w:rsidR="007D2E7F" w:rsidRPr="007D2E7F" w:rsidRDefault="007D2E7F" w:rsidP="007D2E7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7D2E7F">
              <w:rPr>
                <w:w w:val="107"/>
                <w:sz w:val="24"/>
                <w:szCs w:val="24"/>
                <w:lang w:val="en-GB" w:eastAsia="en-GB"/>
              </w:rPr>
              <w:t>Gi</w:t>
            </w:r>
            <w:r>
              <w:rPr>
                <w:w w:val="107"/>
                <w:sz w:val="24"/>
                <w:szCs w:val="24"/>
                <w:lang w:val="en-GB" w:eastAsia="en-GB"/>
              </w:rPr>
              <w:t xml:space="preserve">ve details of other sources of </w:t>
            </w:r>
            <w:r w:rsidRPr="007D2E7F">
              <w:rPr>
                <w:w w:val="107"/>
                <w:sz w:val="24"/>
                <w:szCs w:val="24"/>
                <w:lang w:val="en-GB" w:eastAsia="en-GB"/>
              </w:rPr>
              <w:t>funding.</w:t>
            </w:r>
          </w:p>
          <w:p w:rsidR="007D2E7F" w:rsidRDefault="007D2E7F" w:rsidP="007D2E7F">
            <w:pPr>
              <w:pStyle w:val="ListParagraph"/>
              <w:widowControl w:val="0"/>
              <w:autoSpaceDE w:val="0"/>
              <w:autoSpaceDN w:val="0"/>
              <w:adjustRightInd w:val="0"/>
              <w:ind w:left="441"/>
              <w:rPr>
                <w:w w:val="107"/>
                <w:sz w:val="24"/>
                <w:szCs w:val="24"/>
                <w:lang w:val="en-GB" w:eastAsia="en-GB"/>
              </w:rPr>
            </w:pPr>
          </w:p>
        </w:tc>
        <w:tc>
          <w:tcPr>
            <w:tcW w:w="5180" w:type="dxa"/>
          </w:tcPr>
          <w:p w:rsidR="007D2E7F" w:rsidRPr="00A11777" w:rsidRDefault="007D2E7F" w:rsidP="00A11777">
            <w:pPr>
              <w:widowControl w:val="0"/>
              <w:autoSpaceDE w:val="0"/>
              <w:autoSpaceDN w:val="0"/>
              <w:adjustRightInd w:val="0"/>
              <w:ind w:left="720"/>
              <w:rPr>
                <w:w w:val="107"/>
                <w:sz w:val="24"/>
                <w:szCs w:val="24"/>
                <w:lang w:val="en-GB" w:eastAsia="en-GB"/>
              </w:rPr>
            </w:pPr>
          </w:p>
        </w:tc>
      </w:tr>
      <w:tr w:rsidR="00C541B6" w:rsidRPr="00A11777" w:rsidTr="00C541B6">
        <w:tblPrEx>
          <w:tblLook w:val="04A0" w:firstRow="1" w:lastRow="0" w:firstColumn="1" w:lastColumn="0" w:noHBand="0" w:noVBand="1"/>
        </w:tblPrEx>
        <w:tc>
          <w:tcPr>
            <w:tcW w:w="4062" w:type="dxa"/>
          </w:tcPr>
          <w:p w:rsidR="00C541B6" w:rsidRPr="00A11777" w:rsidRDefault="00C541B6" w:rsidP="00EF3D6F">
            <w:pPr>
              <w:widowControl w:val="0"/>
              <w:autoSpaceDE w:val="0"/>
              <w:autoSpaceDN w:val="0"/>
              <w:adjustRightInd w:val="0"/>
              <w:ind w:left="76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lastRenderedPageBreak/>
              <w:t>Signatures</w:t>
            </w:r>
          </w:p>
        </w:tc>
        <w:tc>
          <w:tcPr>
            <w:tcW w:w="5180" w:type="dxa"/>
          </w:tcPr>
          <w:p w:rsidR="00C541B6" w:rsidRPr="00C541B6" w:rsidRDefault="00C541B6" w:rsidP="00C541B6">
            <w:pPr>
              <w:spacing w:line="247" w:lineRule="auto"/>
              <w:ind w:left="102" w:right="244"/>
              <w:rPr>
                <w:rFonts w:ascii="Arial" w:hAnsi="Arial" w:cs="Arial"/>
                <w:b/>
                <w:sz w:val="24"/>
                <w:szCs w:val="24"/>
                <w:lang w:val="en-GB" w:eastAsia="en-GB"/>
              </w:rPr>
            </w:pPr>
            <w:r w:rsidRPr="00A11777">
              <w:rPr>
                <w:rFonts w:ascii="Arial" w:hAnsi="Arial" w:cs="Arial"/>
                <w:b/>
                <w:color w:val="363435"/>
                <w:sz w:val="24"/>
                <w:szCs w:val="24"/>
                <w:lang w:val="en-GB" w:eastAsia="en-GB"/>
              </w:rPr>
              <w:t> </w:t>
            </w:r>
          </w:p>
          <w:p w:rsidR="00C541B6" w:rsidRPr="00A11777" w:rsidRDefault="00C541B6" w:rsidP="00EF3D6F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>Signature Chairperson :________________ Date ______</w:t>
            </w:r>
          </w:p>
          <w:p w:rsidR="00C541B6" w:rsidRPr="00A11777" w:rsidRDefault="00C541B6" w:rsidP="00EF3D6F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</w:p>
          <w:p w:rsidR="00C541B6" w:rsidRPr="00A11777" w:rsidRDefault="00C541B6" w:rsidP="00EF3D6F">
            <w:pPr>
              <w:widowControl w:val="0"/>
              <w:autoSpaceDE w:val="0"/>
              <w:autoSpaceDN w:val="0"/>
              <w:adjustRightInd w:val="0"/>
              <w:rPr>
                <w:w w:val="107"/>
                <w:sz w:val="24"/>
                <w:szCs w:val="24"/>
                <w:lang w:val="en-GB" w:eastAsia="en-GB"/>
              </w:rPr>
            </w:pPr>
            <w:r w:rsidRPr="00A11777">
              <w:rPr>
                <w:w w:val="107"/>
                <w:sz w:val="24"/>
                <w:szCs w:val="24"/>
                <w:lang w:val="en-GB" w:eastAsia="en-GB"/>
              </w:rPr>
              <w:t xml:space="preserve">Signature Co-Ordinator : ______________ Date ______ </w:t>
            </w:r>
          </w:p>
        </w:tc>
      </w:tr>
    </w:tbl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AE05DF" w:rsidRDefault="00E47C4B" w:rsidP="00E47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  </w:t>
      </w:r>
    </w:p>
    <w:p w:rsidR="00AE05DF" w:rsidRDefault="00AE05DF" w:rsidP="00E47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205EAC" w:rsidRPr="00AE05DF" w:rsidRDefault="00E47C4B" w:rsidP="00E47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                                           </w:t>
      </w:r>
      <w:r w:rsidR="00205EAC" w:rsidRPr="00205EAC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SECTION C</w:t>
      </w:r>
    </w:p>
    <w:p w:rsidR="00205EAC" w:rsidRDefault="00205EAC" w:rsidP="00CB1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A32096" w:rsidTr="00A32096">
        <w:tc>
          <w:tcPr>
            <w:tcW w:w="9242" w:type="dxa"/>
          </w:tcPr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DC7759" w:rsidRDefault="00DC7759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  <w:p w:rsidR="00A32096" w:rsidRDefault="00A32096" w:rsidP="00CB1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 w:eastAsia="en-GB"/>
              </w:rPr>
            </w:pPr>
          </w:p>
        </w:tc>
      </w:tr>
    </w:tbl>
    <w:p w:rsidR="006021B0" w:rsidRDefault="006021B0" w:rsidP="00CB1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6021B0" w:rsidRDefault="006021B0" w:rsidP="00CB1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6021B0" w:rsidRDefault="006021B0" w:rsidP="00CB1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6021B0" w:rsidRDefault="006021B0" w:rsidP="00CB1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32096" w:rsidRDefault="00A32096" w:rsidP="00696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32096" w:rsidRDefault="00A32096" w:rsidP="00CB1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p w:rsidR="00A11777" w:rsidRPr="00A11777" w:rsidRDefault="00A11777" w:rsidP="00A11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</w:p>
    <w:sectPr w:rsidR="00A11777" w:rsidRPr="00A11777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0AD" w:rsidRDefault="008440AD" w:rsidP="00A11777">
      <w:pPr>
        <w:spacing w:after="0" w:line="240" w:lineRule="auto"/>
      </w:pPr>
      <w:r>
        <w:separator/>
      </w:r>
    </w:p>
  </w:endnote>
  <w:endnote w:type="continuationSeparator" w:id="0">
    <w:p w:rsidR="008440AD" w:rsidRDefault="008440AD" w:rsidP="00A11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5820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0E1E" w:rsidRDefault="00EB0E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45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0E1E" w:rsidRDefault="00EB0E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0AD" w:rsidRDefault="008440AD" w:rsidP="00A11777">
      <w:pPr>
        <w:spacing w:after="0" w:line="240" w:lineRule="auto"/>
      </w:pPr>
      <w:r>
        <w:separator/>
      </w:r>
    </w:p>
  </w:footnote>
  <w:footnote w:type="continuationSeparator" w:id="0">
    <w:p w:rsidR="008440AD" w:rsidRDefault="008440AD" w:rsidP="00A11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777" w:rsidRDefault="00A11777">
    <w:pPr>
      <w:pStyle w:val="Header"/>
    </w:pPr>
  </w:p>
  <w:p w:rsidR="00A11777" w:rsidRDefault="00A11777">
    <w:pPr>
      <w:pStyle w:val="Header"/>
    </w:pPr>
  </w:p>
  <w:p w:rsidR="00A11777" w:rsidRDefault="00A11777" w:rsidP="00A11777">
    <w:pPr>
      <w:tabs>
        <w:tab w:val="center" w:pos="4513"/>
        <w:tab w:val="right" w:pos="9026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en-GB"/>
      </w:rPr>
    </w:pPr>
    <w:r>
      <w:rPr>
        <w:rFonts w:ascii="Times New Roman" w:eastAsia="Times New Roman" w:hAnsi="Times New Roman" w:cs="Times New Roman"/>
        <w:b/>
        <w:sz w:val="24"/>
        <w:szCs w:val="24"/>
        <w:lang w:eastAsia="en-GB"/>
      </w:rPr>
      <w:br/>
    </w:r>
    <w:r w:rsidRPr="00A11777">
      <w:rPr>
        <w:rFonts w:ascii="Times New Roman" w:eastAsia="Times New Roman" w:hAnsi="Times New Roman" w:cs="Times New Roman"/>
        <w:b/>
        <w:sz w:val="24"/>
        <w:szCs w:val="24"/>
        <w:lang w:eastAsia="en-GB"/>
      </w:rPr>
      <w:t xml:space="preserve">Name of </w:t>
    </w:r>
    <w:proofErr w:type="gramStart"/>
    <w:r w:rsidRPr="00A11777">
      <w:rPr>
        <w:rFonts w:ascii="Times New Roman" w:eastAsia="Times New Roman" w:hAnsi="Times New Roman" w:cs="Times New Roman"/>
        <w:b/>
        <w:sz w:val="24"/>
        <w:szCs w:val="24"/>
        <w:lang w:eastAsia="en-GB"/>
      </w:rPr>
      <w:t>Organisation :</w:t>
    </w:r>
    <w:proofErr w:type="gramEnd"/>
    <w:r w:rsidRPr="00A11777">
      <w:rPr>
        <w:rFonts w:ascii="Times New Roman" w:eastAsia="Times New Roman" w:hAnsi="Times New Roman" w:cs="Times New Roman"/>
        <w:b/>
        <w:sz w:val="24"/>
        <w:szCs w:val="24"/>
        <w:lang w:eastAsia="en-GB"/>
      </w:rPr>
      <w:t xml:space="preserve"> ____________________      Ref No : ______________</w:t>
    </w:r>
  </w:p>
  <w:p w:rsidR="006021B0" w:rsidRDefault="006021B0" w:rsidP="00A11777">
    <w:pPr>
      <w:tabs>
        <w:tab w:val="center" w:pos="4513"/>
        <w:tab w:val="right" w:pos="9026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en-GB"/>
      </w:rPr>
    </w:pPr>
  </w:p>
  <w:p w:rsidR="006021B0" w:rsidRDefault="006021B0" w:rsidP="00A11777">
    <w:pPr>
      <w:tabs>
        <w:tab w:val="center" w:pos="4513"/>
        <w:tab w:val="right" w:pos="9026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en-GB"/>
      </w:rPr>
    </w:pPr>
  </w:p>
  <w:p w:rsidR="006021B0" w:rsidRDefault="006021B0" w:rsidP="00A11777">
    <w:pPr>
      <w:tabs>
        <w:tab w:val="center" w:pos="4513"/>
        <w:tab w:val="right" w:pos="9026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en-GB"/>
      </w:rPr>
    </w:pPr>
  </w:p>
  <w:p w:rsidR="006021B0" w:rsidRDefault="006021B0" w:rsidP="00A11777">
    <w:pPr>
      <w:tabs>
        <w:tab w:val="center" w:pos="4513"/>
        <w:tab w:val="right" w:pos="9026"/>
      </w:tabs>
      <w:spacing w:after="0" w:line="240" w:lineRule="auto"/>
    </w:pPr>
  </w:p>
  <w:p w:rsidR="00A11777" w:rsidRDefault="00A11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9426B"/>
    <w:multiLevelType w:val="hybridMultilevel"/>
    <w:tmpl w:val="2604EAA4"/>
    <w:lvl w:ilvl="0" w:tplc="1928513E">
      <w:start w:val="1"/>
      <w:numFmt w:val="lowerLetter"/>
      <w:lvlText w:val="%1)"/>
      <w:lvlJc w:val="left"/>
      <w:pPr>
        <w:ind w:left="1161" w:hanging="360"/>
      </w:pPr>
      <w:rPr>
        <w:rFonts w:hint="default"/>
        <w:color w:val="auto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33B9"/>
    <w:multiLevelType w:val="hybridMultilevel"/>
    <w:tmpl w:val="3976BECA"/>
    <w:lvl w:ilvl="0" w:tplc="4950EF76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161" w:hanging="360"/>
      </w:pPr>
    </w:lvl>
    <w:lvl w:ilvl="2" w:tplc="1809001B" w:tentative="1">
      <w:start w:val="1"/>
      <w:numFmt w:val="lowerRoman"/>
      <w:lvlText w:val="%3."/>
      <w:lvlJc w:val="right"/>
      <w:pPr>
        <w:ind w:left="1881" w:hanging="180"/>
      </w:pPr>
    </w:lvl>
    <w:lvl w:ilvl="3" w:tplc="1809000F" w:tentative="1">
      <w:start w:val="1"/>
      <w:numFmt w:val="decimal"/>
      <w:lvlText w:val="%4."/>
      <w:lvlJc w:val="left"/>
      <w:pPr>
        <w:ind w:left="2601" w:hanging="360"/>
      </w:pPr>
    </w:lvl>
    <w:lvl w:ilvl="4" w:tplc="18090019" w:tentative="1">
      <w:start w:val="1"/>
      <w:numFmt w:val="lowerLetter"/>
      <w:lvlText w:val="%5."/>
      <w:lvlJc w:val="left"/>
      <w:pPr>
        <w:ind w:left="3321" w:hanging="360"/>
      </w:pPr>
    </w:lvl>
    <w:lvl w:ilvl="5" w:tplc="1809001B" w:tentative="1">
      <w:start w:val="1"/>
      <w:numFmt w:val="lowerRoman"/>
      <w:lvlText w:val="%6."/>
      <w:lvlJc w:val="right"/>
      <w:pPr>
        <w:ind w:left="4041" w:hanging="180"/>
      </w:pPr>
    </w:lvl>
    <w:lvl w:ilvl="6" w:tplc="1809000F" w:tentative="1">
      <w:start w:val="1"/>
      <w:numFmt w:val="decimal"/>
      <w:lvlText w:val="%7."/>
      <w:lvlJc w:val="left"/>
      <w:pPr>
        <w:ind w:left="4761" w:hanging="360"/>
      </w:pPr>
    </w:lvl>
    <w:lvl w:ilvl="7" w:tplc="18090019" w:tentative="1">
      <w:start w:val="1"/>
      <w:numFmt w:val="lowerLetter"/>
      <w:lvlText w:val="%8."/>
      <w:lvlJc w:val="left"/>
      <w:pPr>
        <w:ind w:left="5481" w:hanging="360"/>
      </w:pPr>
    </w:lvl>
    <w:lvl w:ilvl="8" w:tplc="180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BFB0FA6"/>
    <w:multiLevelType w:val="hybridMultilevel"/>
    <w:tmpl w:val="1EEC9CB2"/>
    <w:lvl w:ilvl="0" w:tplc="18090017">
      <w:start w:val="1"/>
      <w:numFmt w:val="lowerLetter"/>
      <w:lvlText w:val="%1)"/>
      <w:lvlJc w:val="left"/>
      <w:pPr>
        <w:ind w:left="1161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74D9"/>
    <w:multiLevelType w:val="hybridMultilevel"/>
    <w:tmpl w:val="E0743C74"/>
    <w:lvl w:ilvl="0" w:tplc="F9C47372">
      <w:start w:val="1"/>
      <w:numFmt w:val="lowerLetter"/>
      <w:lvlText w:val="%1)"/>
      <w:lvlJc w:val="left"/>
      <w:pPr>
        <w:ind w:left="1161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213C7"/>
    <w:multiLevelType w:val="hybridMultilevel"/>
    <w:tmpl w:val="E276630E"/>
    <w:lvl w:ilvl="0" w:tplc="89620A9E">
      <w:start w:val="3"/>
      <w:numFmt w:val="decimal"/>
      <w:lvlText w:val="%1."/>
      <w:lvlJc w:val="left"/>
      <w:pPr>
        <w:ind w:left="692" w:hanging="588"/>
        <w:jc w:val="right"/>
      </w:pPr>
      <w:rPr>
        <w:rFonts w:hint="default"/>
        <w:w w:val="77"/>
      </w:rPr>
    </w:lvl>
    <w:lvl w:ilvl="1" w:tplc="9280B3B6">
      <w:numFmt w:val="bullet"/>
      <w:lvlText w:val="*"/>
      <w:lvlJc w:val="left"/>
      <w:pPr>
        <w:ind w:left="749" w:hanging="241"/>
      </w:pPr>
      <w:rPr>
        <w:rFonts w:hint="default"/>
        <w:w w:val="105"/>
      </w:rPr>
    </w:lvl>
    <w:lvl w:ilvl="2" w:tplc="BCE66F78">
      <w:numFmt w:val="bullet"/>
      <w:lvlText w:val="•"/>
      <w:lvlJc w:val="left"/>
      <w:pPr>
        <w:ind w:left="780" w:hanging="241"/>
      </w:pPr>
      <w:rPr>
        <w:rFonts w:hint="default"/>
      </w:rPr>
    </w:lvl>
    <w:lvl w:ilvl="3" w:tplc="A6627E2A">
      <w:numFmt w:val="bullet"/>
      <w:lvlText w:val="•"/>
      <w:lvlJc w:val="left"/>
      <w:pPr>
        <w:ind w:left="860" w:hanging="241"/>
      </w:pPr>
      <w:rPr>
        <w:rFonts w:hint="default"/>
      </w:rPr>
    </w:lvl>
    <w:lvl w:ilvl="4" w:tplc="7CC0472C">
      <w:numFmt w:val="bullet"/>
      <w:lvlText w:val="•"/>
      <w:lvlJc w:val="left"/>
      <w:pPr>
        <w:ind w:left="900" w:hanging="241"/>
      </w:pPr>
      <w:rPr>
        <w:rFonts w:hint="default"/>
      </w:rPr>
    </w:lvl>
    <w:lvl w:ilvl="5" w:tplc="D1928C50">
      <w:numFmt w:val="bullet"/>
      <w:lvlText w:val="•"/>
      <w:lvlJc w:val="left"/>
      <w:pPr>
        <w:ind w:left="2174" w:hanging="241"/>
      </w:pPr>
      <w:rPr>
        <w:rFonts w:hint="default"/>
      </w:rPr>
    </w:lvl>
    <w:lvl w:ilvl="6" w:tplc="76FE4EDC">
      <w:numFmt w:val="bullet"/>
      <w:lvlText w:val="•"/>
      <w:lvlJc w:val="left"/>
      <w:pPr>
        <w:ind w:left="3448" w:hanging="241"/>
      </w:pPr>
      <w:rPr>
        <w:rFonts w:hint="default"/>
      </w:rPr>
    </w:lvl>
    <w:lvl w:ilvl="7" w:tplc="B822A16E">
      <w:numFmt w:val="bullet"/>
      <w:lvlText w:val="•"/>
      <w:lvlJc w:val="left"/>
      <w:pPr>
        <w:ind w:left="4723" w:hanging="241"/>
      </w:pPr>
      <w:rPr>
        <w:rFonts w:hint="default"/>
      </w:rPr>
    </w:lvl>
    <w:lvl w:ilvl="8" w:tplc="65588082">
      <w:numFmt w:val="bullet"/>
      <w:lvlText w:val="•"/>
      <w:lvlJc w:val="left"/>
      <w:pPr>
        <w:ind w:left="5997" w:hanging="241"/>
      </w:pPr>
      <w:rPr>
        <w:rFonts w:hint="default"/>
      </w:rPr>
    </w:lvl>
  </w:abstractNum>
  <w:abstractNum w:abstractNumId="5">
    <w:nsid w:val="38DC072A"/>
    <w:multiLevelType w:val="hybridMultilevel"/>
    <w:tmpl w:val="16B440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FF6BBE"/>
    <w:multiLevelType w:val="hybridMultilevel"/>
    <w:tmpl w:val="733ADEFA"/>
    <w:lvl w:ilvl="0" w:tplc="9F007482">
      <w:numFmt w:val="bullet"/>
      <w:lvlText w:val="•"/>
      <w:lvlJc w:val="left"/>
      <w:pPr>
        <w:ind w:left="504" w:hanging="350"/>
      </w:pPr>
      <w:rPr>
        <w:rFonts w:ascii="Times New Roman" w:eastAsia="Times New Roman" w:hAnsi="Times New Roman" w:cs="Times New Roman" w:hint="default"/>
        <w:w w:val="104"/>
        <w:sz w:val="22"/>
        <w:szCs w:val="22"/>
      </w:rPr>
    </w:lvl>
    <w:lvl w:ilvl="1" w:tplc="0C847104">
      <w:numFmt w:val="bullet"/>
      <w:lvlText w:val="*"/>
      <w:lvlJc w:val="left"/>
      <w:pPr>
        <w:ind w:left="687" w:hanging="465"/>
      </w:pPr>
      <w:rPr>
        <w:rFonts w:ascii="Times New Roman" w:eastAsia="Times New Roman" w:hAnsi="Times New Roman" w:cs="Times New Roman" w:hint="default"/>
        <w:w w:val="105"/>
        <w:sz w:val="25"/>
        <w:szCs w:val="25"/>
      </w:rPr>
    </w:lvl>
    <w:lvl w:ilvl="2" w:tplc="2C5E7798">
      <w:numFmt w:val="bullet"/>
      <w:lvlText w:val="•"/>
      <w:lvlJc w:val="left"/>
      <w:pPr>
        <w:ind w:left="1569" w:hanging="465"/>
      </w:pPr>
      <w:rPr>
        <w:rFonts w:hint="default"/>
      </w:rPr>
    </w:lvl>
    <w:lvl w:ilvl="3" w:tplc="7DB86D04">
      <w:numFmt w:val="bullet"/>
      <w:lvlText w:val="•"/>
      <w:lvlJc w:val="left"/>
      <w:pPr>
        <w:ind w:left="2459" w:hanging="465"/>
      </w:pPr>
      <w:rPr>
        <w:rFonts w:hint="default"/>
      </w:rPr>
    </w:lvl>
    <w:lvl w:ilvl="4" w:tplc="C0342BAA">
      <w:numFmt w:val="bullet"/>
      <w:lvlText w:val="•"/>
      <w:lvlJc w:val="left"/>
      <w:pPr>
        <w:ind w:left="3348" w:hanging="465"/>
      </w:pPr>
      <w:rPr>
        <w:rFonts w:hint="default"/>
      </w:rPr>
    </w:lvl>
    <w:lvl w:ilvl="5" w:tplc="93A6CFE4">
      <w:numFmt w:val="bullet"/>
      <w:lvlText w:val="•"/>
      <w:lvlJc w:val="left"/>
      <w:pPr>
        <w:ind w:left="4238" w:hanging="465"/>
      </w:pPr>
      <w:rPr>
        <w:rFonts w:hint="default"/>
      </w:rPr>
    </w:lvl>
    <w:lvl w:ilvl="6" w:tplc="19AEAE84">
      <w:numFmt w:val="bullet"/>
      <w:lvlText w:val="•"/>
      <w:lvlJc w:val="left"/>
      <w:pPr>
        <w:ind w:left="5128" w:hanging="465"/>
      </w:pPr>
      <w:rPr>
        <w:rFonts w:hint="default"/>
      </w:rPr>
    </w:lvl>
    <w:lvl w:ilvl="7" w:tplc="789EDB96">
      <w:numFmt w:val="bullet"/>
      <w:lvlText w:val="•"/>
      <w:lvlJc w:val="left"/>
      <w:pPr>
        <w:ind w:left="6017" w:hanging="465"/>
      </w:pPr>
      <w:rPr>
        <w:rFonts w:hint="default"/>
      </w:rPr>
    </w:lvl>
    <w:lvl w:ilvl="8" w:tplc="8BA6D956">
      <w:numFmt w:val="bullet"/>
      <w:lvlText w:val="•"/>
      <w:lvlJc w:val="left"/>
      <w:pPr>
        <w:ind w:left="6907" w:hanging="465"/>
      </w:pPr>
      <w:rPr>
        <w:rFonts w:hint="default"/>
      </w:rPr>
    </w:lvl>
  </w:abstractNum>
  <w:abstractNum w:abstractNumId="7">
    <w:nsid w:val="46F021E2"/>
    <w:multiLevelType w:val="hybridMultilevel"/>
    <w:tmpl w:val="2AAED51C"/>
    <w:lvl w:ilvl="0" w:tplc="3202DDDA">
      <w:start w:val="1"/>
      <w:numFmt w:val="lowerLetter"/>
      <w:lvlText w:val="%1)"/>
      <w:lvlJc w:val="left"/>
      <w:pPr>
        <w:ind w:left="1161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C440A1"/>
    <w:multiLevelType w:val="hybridMultilevel"/>
    <w:tmpl w:val="3B8E0824"/>
    <w:lvl w:ilvl="0" w:tplc="F3DE4C88">
      <w:start w:val="1"/>
      <w:numFmt w:val="lowerLetter"/>
      <w:lvlText w:val="%1)"/>
      <w:lvlJc w:val="left"/>
      <w:pPr>
        <w:ind w:left="1161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81" w:hanging="360"/>
      </w:pPr>
    </w:lvl>
    <w:lvl w:ilvl="2" w:tplc="1809001B" w:tentative="1">
      <w:start w:val="1"/>
      <w:numFmt w:val="lowerRoman"/>
      <w:lvlText w:val="%3."/>
      <w:lvlJc w:val="right"/>
      <w:pPr>
        <w:ind w:left="2601" w:hanging="180"/>
      </w:pPr>
    </w:lvl>
    <w:lvl w:ilvl="3" w:tplc="1809000F" w:tentative="1">
      <w:start w:val="1"/>
      <w:numFmt w:val="decimal"/>
      <w:lvlText w:val="%4."/>
      <w:lvlJc w:val="left"/>
      <w:pPr>
        <w:ind w:left="3321" w:hanging="360"/>
      </w:pPr>
    </w:lvl>
    <w:lvl w:ilvl="4" w:tplc="18090019" w:tentative="1">
      <w:start w:val="1"/>
      <w:numFmt w:val="lowerLetter"/>
      <w:lvlText w:val="%5."/>
      <w:lvlJc w:val="left"/>
      <w:pPr>
        <w:ind w:left="4041" w:hanging="360"/>
      </w:pPr>
    </w:lvl>
    <w:lvl w:ilvl="5" w:tplc="1809001B" w:tentative="1">
      <w:start w:val="1"/>
      <w:numFmt w:val="lowerRoman"/>
      <w:lvlText w:val="%6."/>
      <w:lvlJc w:val="right"/>
      <w:pPr>
        <w:ind w:left="4761" w:hanging="180"/>
      </w:pPr>
    </w:lvl>
    <w:lvl w:ilvl="6" w:tplc="1809000F" w:tentative="1">
      <w:start w:val="1"/>
      <w:numFmt w:val="decimal"/>
      <w:lvlText w:val="%7."/>
      <w:lvlJc w:val="left"/>
      <w:pPr>
        <w:ind w:left="5481" w:hanging="360"/>
      </w:pPr>
    </w:lvl>
    <w:lvl w:ilvl="7" w:tplc="18090019" w:tentative="1">
      <w:start w:val="1"/>
      <w:numFmt w:val="lowerLetter"/>
      <w:lvlText w:val="%8."/>
      <w:lvlJc w:val="left"/>
      <w:pPr>
        <w:ind w:left="6201" w:hanging="360"/>
      </w:pPr>
    </w:lvl>
    <w:lvl w:ilvl="8" w:tplc="18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9">
    <w:nsid w:val="513F2E06"/>
    <w:multiLevelType w:val="hybridMultilevel"/>
    <w:tmpl w:val="9616655C"/>
    <w:lvl w:ilvl="0" w:tplc="B704C044">
      <w:start w:val="1"/>
      <w:numFmt w:val="lowerLetter"/>
      <w:lvlText w:val="%1)"/>
      <w:lvlJc w:val="left"/>
      <w:pPr>
        <w:ind w:left="1161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AF0D15"/>
    <w:multiLevelType w:val="hybridMultilevel"/>
    <w:tmpl w:val="180010DC"/>
    <w:lvl w:ilvl="0" w:tplc="7848CD5C">
      <w:start w:val="1"/>
      <w:numFmt w:val="lowerLetter"/>
      <w:lvlText w:val="%1)"/>
      <w:lvlJc w:val="left"/>
      <w:pPr>
        <w:ind w:left="1161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5010C6"/>
    <w:multiLevelType w:val="hybridMultilevel"/>
    <w:tmpl w:val="7076C7DC"/>
    <w:lvl w:ilvl="0" w:tplc="18090017">
      <w:start w:val="1"/>
      <w:numFmt w:val="lowerLetter"/>
      <w:lvlText w:val="%1)"/>
      <w:lvlJc w:val="left"/>
      <w:pPr>
        <w:ind w:left="1161" w:hanging="360"/>
      </w:pPr>
    </w:lvl>
    <w:lvl w:ilvl="1" w:tplc="18090019" w:tentative="1">
      <w:start w:val="1"/>
      <w:numFmt w:val="lowerLetter"/>
      <w:lvlText w:val="%2."/>
      <w:lvlJc w:val="left"/>
      <w:pPr>
        <w:ind w:left="1881" w:hanging="360"/>
      </w:pPr>
    </w:lvl>
    <w:lvl w:ilvl="2" w:tplc="1809001B" w:tentative="1">
      <w:start w:val="1"/>
      <w:numFmt w:val="lowerRoman"/>
      <w:lvlText w:val="%3."/>
      <w:lvlJc w:val="right"/>
      <w:pPr>
        <w:ind w:left="2601" w:hanging="180"/>
      </w:pPr>
    </w:lvl>
    <w:lvl w:ilvl="3" w:tplc="1809000F" w:tentative="1">
      <w:start w:val="1"/>
      <w:numFmt w:val="decimal"/>
      <w:lvlText w:val="%4."/>
      <w:lvlJc w:val="left"/>
      <w:pPr>
        <w:ind w:left="3321" w:hanging="360"/>
      </w:pPr>
    </w:lvl>
    <w:lvl w:ilvl="4" w:tplc="18090019" w:tentative="1">
      <w:start w:val="1"/>
      <w:numFmt w:val="lowerLetter"/>
      <w:lvlText w:val="%5."/>
      <w:lvlJc w:val="left"/>
      <w:pPr>
        <w:ind w:left="4041" w:hanging="360"/>
      </w:pPr>
    </w:lvl>
    <w:lvl w:ilvl="5" w:tplc="1809001B" w:tentative="1">
      <w:start w:val="1"/>
      <w:numFmt w:val="lowerRoman"/>
      <w:lvlText w:val="%6."/>
      <w:lvlJc w:val="right"/>
      <w:pPr>
        <w:ind w:left="4761" w:hanging="180"/>
      </w:pPr>
    </w:lvl>
    <w:lvl w:ilvl="6" w:tplc="1809000F" w:tentative="1">
      <w:start w:val="1"/>
      <w:numFmt w:val="decimal"/>
      <w:lvlText w:val="%7."/>
      <w:lvlJc w:val="left"/>
      <w:pPr>
        <w:ind w:left="5481" w:hanging="360"/>
      </w:pPr>
    </w:lvl>
    <w:lvl w:ilvl="7" w:tplc="18090019" w:tentative="1">
      <w:start w:val="1"/>
      <w:numFmt w:val="lowerLetter"/>
      <w:lvlText w:val="%8."/>
      <w:lvlJc w:val="left"/>
      <w:pPr>
        <w:ind w:left="6201" w:hanging="360"/>
      </w:pPr>
    </w:lvl>
    <w:lvl w:ilvl="8" w:tplc="18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12">
    <w:nsid w:val="73670105"/>
    <w:multiLevelType w:val="hybridMultilevel"/>
    <w:tmpl w:val="8D06AE84"/>
    <w:lvl w:ilvl="0" w:tplc="885CCC9A">
      <w:numFmt w:val="bullet"/>
      <w:lvlText w:val="*"/>
      <w:lvlJc w:val="left"/>
      <w:pPr>
        <w:ind w:left="880" w:hanging="287"/>
      </w:pPr>
      <w:rPr>
        <w:rFonts w:hint="default"/>
        <w:w w:val="94"/>
      </w:rPr>
    </w:lvl>
    <w:lvl w:ilvl="1" w:tplc="B2A60A3A">
      <w:numFmt w:val="bullet"/>
      <w:lvlText w:val="•"/>
      <w:lvlJc w:val="left"/>
      <w:pPr>
        <w:ind w:left="1646" w:hanging="287"/>
      </w:pPr>
      <w:rPr>
        <w:rFonts w:hint="default"/>
      </w:rPr>
    </w:lvl>
    <w:lvl w:ilvl="2" w:tplc="97FC2906">
      <w:numFmt w:val="bullet"/>
      <w:lvlText w:val="•"/>
      <w:lvlJc w:val="left"/>
      <w:pPr>
        <w:ind w:left="2413" w:hanging="287"/>
      </w:pPr>
      <w:rPr>
        <w:rFonts w:hint="default"/>
      </w:rPr>
    </w:lvl>
    <w:lvl w:ilvl="3" w:tplc="2F8429DC">
      <w:numFmt w:val="bullet"/>
      <w:lvlText w:val="•"/>
      <w:lvlJc w:val="left"/>
      <w:pPr>
        <w:ind w:left="3179" w:hanging="287"/>
      </w:pPr>
      <w:rPr>
        <w:rFonts w:hint="default"/>
      </w:rPr>
    </w:lvl>
    <w:lvl w:ilvl="4" w:tplc="4BC2B1E0">
      <w:numFmt w:val="bullet"/>
      <w:lvlText w:val="•"/>
      <w:lvlJc w:val="left"/>
      <w:pPr>
        <w:ind w:left="3946" w:hanging="287"/>
      </w:pPr>
      <w:rPr>
        <w:rFonts w:hint="default"/>
      </w:rPr>
    </w:lvl>
    <w:lvl w:ilvl="5" w:tplc="7CAE8D52">
      <w:numFmt w:val="bullet"/>
      <w:lvlText w:val="•"/>
      <w:lvlJc w:val="left"/>
      <w:pPr>
        <w:ind w:left="4713" w:hanging="287"/>
      </w:pPr>
      <w:rPr>
        <w:rFonts w:hint="default"/>
      </w:rPr>
    </w:lvl>
    <w:lvl w:ilvl="6" w:tplc="EAEE5B84">
      <w:numFmt w:val="bullet"/>
      <w:lvlText w:val="•"/>
      <w:lvlJc w:val="left"/>
      <w:pPr>
        <w:ind w:left="5479" w:hanging="287"/>
      </w:pPr>
      <w:rPr>
        <w:rFonts w:hint="default"/>
      </w:rPr>
    </w:lvl>
    <w:lvl w:ilvl="7" w:tplc="6E3EC880">
      <w:numFmt w:val="bullet"/>
      <w:lvlText w:val="•"/>
      <w:lvlJc w:val="left"/>
      <w:pPr>
        <w:ind w:left="6246" w:hanging="287"/>
      </w:pPr>
      <w:rPr>
        <w:rFonts w:hint="default"/>
      </w:rPr>
    </w:lvl>
    <w:lvl w:ilvl="8" w:tplc="772C7538">
      <w:numFmt w:val="bullet"/>
      <w:lvlText w:val="•"/>
      <w:lvlJc w:val="left"/>
      <w:pPr>
        <w:ind w:left="7013" w:hanging="287"/>
      </w:pPr>
      <w:rPr>
        <w:rFonts w:hint="default"/>
      </w:rPr>
    </w:lvl>
  </w:abstractNum>
  <w:abstractNum w:abstractNumId="13">
    <w:nsid w:val="79796D44"/>
    <w:multiLevelType w:val="hybridMultilevel"/>
    <w:tmpl w:val="297E34DA"/>
    <w:lvl w:ilvl="0" w:tplc="0E88D138">
      <w:start w:val="1"/>
      <w:numFmt w:val="lowerLetter"/>
      <w:lvlText w:val="%1)"/>
      <w:lvlJc w:val="left"/>
      <w:pPr>
        <w:ind w:left="1161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12"/>
  </w:num>
  <w:num w:numId="9">
    <w:abstractNumId w:val="2"/>
  </w:num>
  <w:num w:numId="10">
    <w:abstractNumId w:val="0"/>
  </w:num>
  <w:num w:numId="11">
    <w:abstractNumId w:val="13"/>
  </w:num>
  <w:num w:numId="12">
    <w:abstractNumId w:val="9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77"/>
    <w:rsid w:val="00067C27"/>
    <w:rsid w:val="000A006B"/>
    <w:rsid w:val="000A4C20"/>
    <w:rsid w:val="00107BED"/>
    <w:rsid w:val="00116E3C"/>
    <w:rsid w:val="0011743A"/>
    <w:rsid w:val="0019463C"/>
    <w:rsid w:val="001E2B6D"/>
    <w:rsid w:val="001F45D6"/>
    <w:rsid w:val="00205EAC"/>
    <w:rsid w:val="00213BDB"/>
    <w:rsid w:val="0023398D"/>
    <w:rsid w:val="003149EC"/>
    <w:rsid w:val="00364281"/>
    <w:rsid w:val="00371725"/>
    <w:rsid w:val="00372BCC"/>
    <w:rsid w:val="003E15C9"/>
    <w:rsid w:val="004013DD"/>
    <w:rsid w:val="00531536"/>
    <w:rsid w:val="005422E4"/>
    <w:rsid w:val="00573FFF"/>
    <w:rsid w:val="005802FE"/>
    <w:rsid w:val="00581FA8"/>
    <w:rsid w:val="006021B0"/>
    <w:rsid w:val="0063704D"/>
    <w:rsid w:val="00685C78"/>
    <w:rsid w:val="00693F15"/>
    <w:rsid w:val="00696496"/>
    <w:rsid w:val="00745722"/>
    <w:rsid w:val="007D2E7F"/>
    <w:rsid w:val="007D64CA"/>
    <w:rsid w:val="007E6FFF"/>
    <w:rsid w:val="0080435C"/>
    <w:rsid w:val="0080639B"/>
    <w:rsid w:val="00811488"/>
    <w:rsid w:val="008440AD"/>
    <w:rsid w:val="008A03E5"/>
    <w:rsid w:val="008B181E"/>
    <w:rsid w:val="008D4740"/>
    <w:rsid w:val="008D5B98"/>
    <w:rsid w:val="00926C4E"/>
    <w:rsid w:val="00944031"/>
    <w:rsid w:val="009B66DE"/>
    <w:rsid w:val="009D5E6A"/>
    <w:rsid w:val="009E0030"/>
    <w:rsid w:val="009E5591"/>
    <w:rsid w:val="00A11777"/>
    <w:rsid w:val="00A32096"/>
    <w:rsid w:val="00AE05DF"/>
    <w:rsid w:val="00AF6E4B"/>
    <w:rsid w:val="00B00F70"/>
    <w:rsid w:val="00B050F2"/>
    <w:rsid w:val="00B11479"/>
    <w:rsid w:val="00B46C60"/>
    <w:rsid w:val="00B51ABA"/>
    <w:rsid w:val="00BF01F2"/>
    <w:rsid w:val="00C541B6"/>
    <w:rsid w:val="00C56D04"/>
    <w:rsid w:val="00C95E25"/>
    <w:rsid w:val="00CA4385"/>
    <w:rsid w:val="00CB1EF7"/>
    <w:rsid w:val="00DA069A"/>
    <w:rsid w:val="00DC7759"/>
    <w:rsid w:val="00DF3EF3"/>
    <w:rsid w:val="00E061C8"/>
    <w:rsid w:val="00E37452"/>
    <w:rsid w:val="00E47C4B"/>
    <w:rsid w:val="00E51061"/>
    <w:rsid w:val="00E96253"/>
    <w:rsid w:val="00EB0E1E"/>
    <w:rsid w:val="00F37AA2"/>
    <w:rsid w:val="00F5718E"/>
    <w:rsid w:val="00F90CF7"/>
    <w:rsid w:val="00FB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7">
    <w:name w:val="heading 7"/>
    <w:basedOn w:val="Normal"/>
    <w:link w:val="Heading7Char"/>
    <w:uiPriority w:val="1"/>
    <w:qFormat/>
    <w:rsid w:val="008D5B98"/>
    <w:pPr>
      <w:widowControl w:val="0"/>
      <w:autoSpaceDE w:val="0"/>
      <w:autoSpaceDN w:val="0"/>
      <w:spacing w:after="0" w:line="278" w:lineRule="exact"/>
      <w:outlineLvl w:val="6"/>
    </w:pPr>
    <w:rPr>
      <w:rFonts w:ascii="Times New Roman" w:eastAsia="Times New Roman" w:hAnsi="Times New Roman" w:cs="Times New Roman"/>
      <w:sz w:val="25"/>
      <w:szCs w:val="25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106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106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1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77"/>
  </w:style>
  <w:style w:type="paragraph" w:styleId="Footer">
    <w:name w:val="footer"/>
    <w:basedOn w:val="Normal"/>
    <w:link w:val="FooterChar"/>
    <w:uiPriority w:val="99"/>
    <w:unhideWhenUsed/>
    <w:rsid w:val="00A11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77"/>
  </w:style>
  <w:style w:type="table" w:styleId="TableGrid">
    <w:name w:val="Table Grid"/>
    <w:basedOn w:val="TableNormal"/>
    <w:uiPriority w:val="59"/>
    <w:rsid w:val="00A11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7Char">
    <w:name w:val="Heading 7 Char"/>
    <w:basedOn w:val="DefaultParagraphFont"/>
    <w:link w:val="Heading7"/>
    <w:uiPriority w:val="1"/>
    <w:rsid w:val="008D5B98"/>
    <w:rPr>
      <w:rFonts w:ascii="Times New Roman" w:eastAsia="Times New Roman" w:hAnsi="Times New Roman" w:cs="Times New Roman"/>
      <w:sz w:val="25"/>
      <w:szCs w:val="25"/>
      <w:lang w:val="en-US"/>
    </w:rPr>
  </w:style>
  <w:style w:type="paragraph" w:styleId="BodyText">
    <w:name w:val="Body Text"/>
    <w:basedOn w:val="Normal"/>
    <w:link w:val="BodyTextChar"/>
    <w:uiPriority w:val="1"/>
    <w:qFormat/>
    <w:rsid w:val="008D5B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D5B98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1"/>
    <w:qFormat/>
    <w:rsid w:val="008D5B98"/>
    <w:pPr>
      <w:ind w:left="72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E510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10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7">
    <w:name w:val="heading 7"/>
    <w:basedOn w:val="Normal"/>
    <w:link w:val="Heading7Char"/>
    <w:uiPriority w:val="1"/>
    <w:qFormat/>
    <w:rsid w:val="008D5B98"/>
    <w:pPr>
      <w:widowControl w:val="0"/>
      <w:autoSpaceDE w:val="0"/>
      <w:autoSpaceDN w:val="0"/>
      <w:spacing w:after="0" w:line="278" w:lineRule="exact"/>
      <w:outlineLvl w:val="6"/>
    </w:pPr>
    <w:rPr>
      <w:rFonts w:ascii="Times New Roman" w:eastAsia="Times New Roman" w:hAnsi="Times New Roman" w:cs="Times New Roman"/>
      <w:sz w:val="25"/>
      <w:szCs w:val="25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106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106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1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77"/>
  </w:style>
  <w:style w:type="paragraph" w:styleId="Footer">
    <w:name w:val="footer"/>
    <w:basedOn w:val="Normal"/>
    <w:link w:val="FooterChar"/>
    <w:uiPriority w:val="99"/>
    <w:unhideWhenUsed/>
    <w:rsid w:val="00A11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77"/>
  </w:style>
  <w:style w:type="table" w:styleId="TableGrid">
    <w:name w:val="Table Grid"/>
    <w:basedOn w:val="TableNormal"/>
    <w:uiPriority w:val="59"/>
    <w:rsid w:val="00A11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7Char">
    <w:name w:val="Heading 7 Char"/>
    <w:basedOn w:val="DefaultParagraphFont"/>
    <w:link w:val="Heading7"/>
    <w:uiPriority w:val="1"/>
    <w:rsid w:val="008D5B98"/>
    <w:rPr>
      <w:rFonts w:ascii="Times New Roman" w:eastAsia="Times New Roman" w:hAnsi="Times New Roman" w:cs="Times New Roman"/>
      <w:sz w:val="25"/>
      <w:szCs w:val="25"/>
      <w:lang w:val="en-US"/>
    </w:rPr>
  </w:style>
  <w:style w:type="paragraph" w:styleId="BodyText">
    <w:name w:val="Body Text"/>
    <w:basedOn w:val="Normal"/>
    <w:link w:val="BodyTextChar"/>
    <w:uiPriority w:val="1"/>
    <w:qFormat/>
    <w:rsid w:val="008D5B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D5B98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1"/>
    <w:qFormat/>
    <w:rsid w:val="008D5B98"/>
    <w:pPr>
      <w:ind w:left="72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E510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10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5C422-D9BC-4880-AA90-61AF9ED84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Deirdre Roche</dc:creator>
  <cp:lastModifiedBy>Janice Oconnor</cp:lastModifiedBy>
  <cp:revision>3</cp:revision>
  <cp:lastPrinted>2017-09-25T09:55:00Z</cp:lastPrinted>
  <dcterms:created xsi:type="dcterms:W3CDTF">2017-10-20T15:06:00Z</dcterms:created>
  <dcterms:modified xsi:type="dcterms:W3CDTF">2017-10-20T15:07:00Z</dcterms:modified>
</cp:coreProperties>
</file>